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5F7F18" w14:textId="77777777" w:rsidR="0090201F" w:rsidRDefault="0090201F" w:rsidP="0090201F">
      <w:pPr>
        <w:jc w:val="both"/>
        <w:rPr>
          <w:b/>
          <w:bCs/>
        </w:rPr>
      </w:pPr>
    </w:p>
    <w:p w14:paraId="3C9BBB52" w14:textId="77777777" w:rsidR="0090201F" w:rsidRPr="001E65F0" w:rsidRDefault="0090201F" w:rsidP="0090201F">
      <w:pPr>
        <w:pBdr>
          <w:top w:val="double" w:sz="4" w:space="1" w:color="auto"/>
          <w:bottom w:val="single" w:sz="4" w:space="1" w:color="auto"/>
        </w:pBdr>
        <w:jc w:val="center"/>
      </w:pPr>
      <w:r w:rsidRPr="001E65F0">
        <w:rPr>
          <w:b/>
          <w:bCs/>
        </w:rPr>
        <w:t xml:space="preserve">Zmluva o dielo </w:t>
      </w:r>
    </w:p>
    <w:p w14:paraId="3D6E1F84" w14:textId="77777777" w:rsidR="0090201F" w:rsidRPr="001E65F0" w:rsidRDefault="0090201F" w:rsidP="0090201F">
      <w:pPr>
        <w:pBdr>
          <w:top w:val="double" w:sz="4" w:space="1" w:color="auto"/>
          <w:bottom w:val="single" w:sz="4" w:space="1" w:color="auto"/>
        </w:pBdr>
        <w:jc w:val="center"/>
      </w:pPr>
      <w:r w:rsidRPr="001E65F0">
        <w:t>uzavretá podľa § 536 až 565 a podľa § 269 ods. 2 zákona č. 513/1991 Zb. Obchodný zákonník v znení neskorších predpisov (ďalej len „</w:t>
      </w:r>
      <w:r w:rsidRPr="001E65F0">
        <w:rPr>
          <w:b/>
          <w:bCs/>
        </w:rPr>
        <w:t>Obchodný zákonník</w:t>
      </w:r>
      <w:r w:rsidRPr="001E65F0">
        <w:t>“) a príslušných ustanovení zákona č. 343/2015 Z. z. o verejnom obstarávaní a o zmene a doplnení niektorých zákonov v znení neskorších predpisov (ďalej len „</w:t>
      </w:r>
      <w:r w:rsidRPr="001E65F0">
        <w:rPr>
          <w:b/>
          <w:bCs/>
        </w:rPr>
        <w:t>zákon o verejnom obstarávaní</w:t>
      </w:r>
      <w:r w:rsidRPr="001E65F0">
        <w:t>“)</w:t>
      </w:r>
    </w:p>
    <w:p w14:paraId="44BBE5EB" w14:textId="77777777" w:rsidR="0090201F" w:rsidRPr="001E65F0" w:rsidRDefault="0090201F" w:rsidP="0090201F">
      <w:pPr>
        <w:pBdr>
          <w:top w:val="double" w:sz="4" w:space="1" w:color="auto"/>
          <w:bottom w:val="single" w:sz="4" w:space="1" w:color="auto"/>
        </w:pBdr>
        <w:jc w:val="center"/>
      </w:pPr>
      <w:r w:rsidRPr="001E65F0">
        <w:t>(ďalej len „</w:t>
      </w:r>
      <w:r w:rsidRPr="001E65F0">
        <w:rPr>
          <w:b/>
          <w:bCs/>
        </w:rPr>
        <w:t>Zmluva</w:t>
      </w:r>
      <w:r w:rsidRPr="001E65F0">
        <w:t>“)</w:t>
      </w:r>
    </w:p>
    <w:p w14:paraId="77702F7A" w14:textId="77777777" w:rsidR="0090201F" w:rsidRPr="001E65F0" w:rsidRDefault="0090201F" w:rsidP="0090201F">
      <w:pPr>
        <w:jc w:val="center"/>
      </w:pPr>
      <w:r w:rsidRPr="001E65F0">
        <w:t>medzi nasledovnými zmluvnými stranami</w:t>
      </w:r>
    </w:p>
    <w:p w14:paraId="25DA439F" w14:textId="77777777" w:rsidR="0090201F" w:rsidRPr="001E65F0" w:rsidRDefault="0090201F" w:rsidP="0090201F">
      <w:pPr>
        <w:rPr>
          <w:b/>
        </w:rPr>
      </w:pPr>
      <w:r w:rsidRPr="001E65F0">
        <w:rPr>
          <w:b/>
        </w:rPr>
        <w:t xml:space="preserve">Objednávateľ: </w:t>
      </w:r>
    </w:p>
    <w:p w14:paraId="4160FE9B" w14:textId="77777777" w:rsidR="0090201F" w:rsidRPr="001E65F0" w:rsidRDefault="0090201F" w:rsidP="0090201F">
      <w:pPr>
        <w:contextualSpacing/>
        <w:rPr>
          <w:b/>
        </w:rPr>
      </w:pPr>
      <w:r w:rsidRPr="001E65F0">
        <w:rPr>
          <w:b/>
        </w:rPr>
        <w:t>Názov:</w:t>
      </w:r>
      <w:r w:rsidRPr="001E65F0">
        <w:rPr>
          <w:b/>
        </w:rPr>
        <w:tab/>
      </w:r>
      <w:r w:rsidRPr="001E65F0">
        <w:rPr>
          <w:b/>
        </w:rPr>
        <w:tab/>
      </w:r>
      <w:r>
        <w:rPr>
          <w:b/>
        </w:rPr>
        <w:tab/>
      </w:r>
      <w:r w:rsidRPr="001E65F0">
        <w:rPr>
          <w:b/>
        </w:rPr>
        <w:t>Úrad geodézie, kartografie  a katastra Slovenskej republiky</w:t>
      </w:r>
    </w:p>
    <w:p w14:paraId="411463F7" w14:textId="77777777" w:rsidR="0090201F" w:rsidRPr="001E65F0" w:rsidRDefault="0090201F" w:rsidP="0090201F">
      <w:pPr>
        <w:contextualSpacing/>
      </w:pPr>
      <w:r w:rsidRPr="001E65F0">
        <w:t>Sídlo:</w:t>
      </w:r>
      <w:r w:rsidRPr="001E65F0">
        <w:tab/>
      </w:r>
      <w:r w:rsidRPr="001E65F0">
        <w:tab/>
      </w:r>
      <w:r w:rsidRPr="001E65F0">
        <w:tab/>
        <w:t>Chlumeckého 2, 820 12 Bratislava 212</w:t>
      </w:r>
    </w:p>
    <w:p w14:paraId="464BC489" w14:textId="77777777" w:rsidR="0090201F" w:rsidRPr="001E65F0" w:rsidRDefault="0090201F" w:rsidP="0090201F">
      <w:pPr>
        <w:contextualSpacing/>
      </w:pPr>
      <w:r w:rsidRPr="001E65F0">
        <w:t>IČO:</w:t>
      </w:r>
      <w:r w:rsidRPr="001E65F0">
        <w:tab/>
      </w:r>
      <w:r w:rsidRPr="001E65F0">
        <w:tab/>
      </w:r>
      <w:r w:rsidRPr="001E65F0">
        <w:tab/>
        <w:t>00166260</w:t>
      </w:r>
    </w:p>
    <w:p w14:paraId="63BF9263" w14:textId="77777777" w:rsidR="0090201F" w:rsidRPr="001E65F0" w:rsidRDefault="0090201F" w:rsidP="0090201F">
      <w:pPr>
        <w:contextualSpacing/>
      </w:pPr>
      <w:r w:rsidRPr="001E65F0">
        <w:t>DIČ:</w:t>
      </w:r>
      <w:r w:rsidRPr="001E65F0">
        <w:tab/>
      </w:r>
      <w:r w:rsidRPr="001E65F0">
        <w:tab/>
      </w:r>
      <w:r w:rsidRPr="001E65F0">
        <w:tab/>
        <w:t>2020830240</w:t>
      </w:r>
    </w:p>
    <w:p w14:paraId="475FB8E8" w14:textId="77777777" w:rsidR="0090201F" w:rsidRPr="001E65F0" w:rsidRDefault="0090201F" w:rsidP="0090201F">
      <w:pPr>
        <w:contextualSpacing/>
      </w:pPr>
      <w:r w:rsidRPr="001E65F0">
        <w:t>Zastúpený:</w:t>
      </w:r>
      <w:r w:rsidRPr="001E65F0">
        <w:tab/>
      </w:r>
      <w:r w:rsidRPr="001E65F0">
        <w:tab/>
        <w:t>Ing. Ján Mrva, predseda</w:t>
      </w:r>
    </w:p>
    <w:p w14:paraId="3E45670F" w14:textId="77777777" w:rsidR="0090201F" w:rsidRPr="001E65F0" w:rsidRDefault="0090201F" w:rsidP="0090201F">
      <w:pPr>
        <w:contextualSpacing/>
      </w:pPr>
      <w:r w:rsidRPr="001E65F0">
        <w:t>Bankové spojenie</w:t>
      </w:r>
      <w:r w:rsidRPr="001E65F0">
        <w:tab/>
        <w:t>Štátna pokladnica</w:t>
      </w:r>
    </w:p>
    <w:p w14:paraId="078F8EEF" w14:textId="77777777" w:rsidR="0090201F" w:rsidRPr="001E65F0" w:rsidRDefault="0090201F" w:rsidP="0090201F">
      <w:pPr>
        <w:shd w:val="clear" w:color="auto" w:fill="FFFFFF"/>
        <w:contextualSpacing/>
      </w:pPr>
      <w:r w:rsidRPr="001E65F0">
        <w:t xml:space="preserve">Číslo účtu- IBAN:  </w:t>
      </w:r>
      <w:r w:rsidRPr="001E65F0">
        <w:tab/>
        <w:t>SK40 8180 0000 0070 0006 3046</w:t>
      </w:r>
    </w:p>
    <w:p w14:paraId="296B0A31" w14:textId="77777777" w:rsidR="0090201F" w:rsidRPr="001E65F0" w:rsidRDefault="0090201F" w:rsidP="0090201F">
      <w:pPr>
        <w:shd w:val="clear" w:color="auto" w:fill="FFFFFF"/>
        <w:contextualSpacing/>
      </w:pPr>
      <w:r w:rsidRPr="001E65F0">
        <w:t>(ďalej len „</w:t>
      </w:r>
      <w:r w:rsidRPr="001E65F0">
        <w:rPr>
          <w:b/>
          <w:bCs/>
        </w:rPr>
        <w:t>Objednávateľ</w:t>
      </w:r>
      <w:r w:rsidRPr="001E65F0">
        <w:t>“)</w:t>
      </w:r>
    </w:p>
    <w:p w14:paraId="0A72C974" w14:textId="77777777" w:rsidR="0090201F" w:rsidRPr="001E65F0" w:rsidRDefault="0090201F" w:rsidP="0090201F">
      <w:pPr>
        <w:contextualSpacing/>
      </w:pPr>
    </w:p>
    <w:p w14:paraId="70A71DD6" w14:textId="77777777" w:rsidR="0090201F" w:rsidRPr="001E65F0" w:rsidRDefault="0090201F" w:rsidP="0090201F">
      <w:pPr>
        <w:contextualSpacing/>
      </w:pPr>
      <w:r w:rsidRPr="001E65F0">
        <w:t>a</w:t>
      </w:r>
    </w:p>
    <w:p w14:paraId="56308B82" w14:textId="77777777" w:rsidR="0090201F" w:rsidRDefault="0090201F" w:rsidP="0090201F">
      <w:pPr>
        <w:contextualSpacing/>
        <w:rPr>
          <w:b/>
          <w:bCs/>
        </w:rPr>
        <w:sectPr w:rsidR="0090201F" w:rsidSect="0090201F">
          <w:pgSz w:w="11906" w:h="16838"/>
          <w:pgMar w:top="1418" w:right="1418" w:bottom="1418" w:left="1418" w:header="709" w:footer="709" w:gutter="0"/>
          <w:cols w:space="708"/>
          <w:docGrid w:linePitch="360"/>
        </w:sectPr>
      </w:pPr>
    </w:p>
    <w:p w14:paraId="1F64E24E" w14:textId="77777777" w:rsidR="0090201F" w:rsidRPr="001E65F0" w:rsidRDefault="0090201F" w:rsidP="0090201F">
      <w:pPr>
        <w:contextualSpacing/>
        <w:rPr>
          <w:b/>
          <w:bCs/>
        </w:rPr>
      </w:pPr>
    </w:p>
    <w:p w14:paraId="7C4A8946" w14:textId="77777777" w:rsidR="0090201F" w:rsidRPr="001E65F0" w:rsidRDefault="0090201F" w:rsidP="0090201F">
      <w:pPr>
        <w:contextualSpacing/>
        <w:rPr>
          <w:b/>
          <w:bCs/>
        </w:rPr>
      </w:pPr>
      <w:r w:rsidRPr="001E65F0">
        <w:rPr>
          <w:b/>
          <w:bCs/>
        </w:rPr>
        <w:t xml:space="preserve">Názov:                                        </w:t>
      </w:r>
    </w:p>
    <w:p w14:paraId="52813272" w14:textId="77777777" w:rsidR="0090201F" w:rsidRPr="001E65F0" w:rsidRDefault="0090201F" w:rsidP="0090201F">
      <w:pPr>
        <w:contextualSpacing/>
      </w:pPr>
      <w:r w:rsidRPr="001E65F0">
        <w:t xml:space="preserve">Sídlo:                          </w:t>
      </w:r>
    </w:p>
    <w:p w14:paraId="41792E88" w14:textId="77777777" w:rsidR="0090201F" w:rsidRPr="001E65F0" w:rsidRDefault="0090201F" w:rsidP="0090201F">
      <w:pPr>
        <w:contextualSpacing/>
      </w:pPr>
      <w:r w:rsidRPr="001E65F0">
        <w:t>IČO:                           </w:t>
      </w:r>
    </w:p>
    <w:p w14:paraId="60FAFF8E" w14:textId="77777777" w:rsidR="0090201F" w:rsidRPr="001E65F0" w:rsidRDefault="0090201F" w:rsidP="0090201F">
      <w:pPr>
        <w:contextualSpacing/>
      </w:pPr>
      <w:r w:rsidRPr="001E65F0">
        <w:t>DIČ:                           </w:t>
      </w:r>
    </w:p>
    <w:p w14:paraId="182AD6DC" w14:textId="77777777" w:rsidR="0090201F" w:rsidRPr="001E65F0" w:rsidRDefault="0090201F" w:rsidP="0090201F">
      <w:pPr>
        <w:contextualSpacing/>
      </w:pPr>
      <w:r w:rsidRPr="001E65F0">
        <w:t xml:space="preserve">Zastúpený:                  </w:t>
      </w:r>
    </w:p>
    <w:p w14:paraId="3E817B75" w14:textId="77777777" w:rsidR="0090201F" w:rsidRPr="001E65F0" w:rsidRDefault="0090201F" w:rsidP="0090201F">
      <w:pPr>
        <w:contextualSpacing/>
      </w:pPr>
      <w:r w:rsidRPr="001E65F0">
        <w:t>Zapísaný v:</w:t>
      </w:r>
    </w:p>
    <w:p w14:paraId="086A0090" w14:textId="77777777" w:rsidR="0090201F" w:rsidRPr="001E65F0" w:rsidRDefault="0090201F" w:rsidP="0090201F">
      <w:pPr>
        <w:contextualSpacing/>
      </w:pPr>
      <w:r w:rsidRPr="001E65F0">
        <w:t xml:space="preserve">Bankové spojenie       </w:t>
      </w:r>
    </w:p>
    <w:p w14:paraId="65A44B9C" w14:textId="77777777" w:rsidR="0090201F" w:rsidRPr="001E65F0" w:rsidRDefault="0090201F" w:rsidP="0090201F">
      <w:pPr>
        <w:shd w:val="clear" w:color="auto" w:fill="FFFFFF"/>
        <w:contextualSpacing/>
      </w:pPr>
      <w:r w:rsidRPr="001E65F0">
        <w:t xml:space="preserve">Číslo účtu- IBAN:      </w:t>
      </w:r>
    </w:p>
    <w:p w14:paraId="6AF57B75" w14:textId="77777777" w:rsidR="0090201F" w:rsidRPr="001E65F0" w:rsidRDefault="0090201F" w:rsidP="0090201F">
      <w:pPr>
        <w:contextualSpacing/>
      </w:pPr>
      <w:r w:rsidRPr="001E65F0">
        <w:t>(ďalej len „</w:t>
      </w:r>
      <w:r w:rsidRPr="001E65F0">
        <w:rPr>
          <w:b/>
          <w:bCs/>
        </w:rPr>
        <w:t>Zhotoviteľ</w:t>
      </w:r>
      <w:r w:rsidRPr="001E65F0">
        <w:t xml:space="preserve">“) </w:t>
      </w:r>
    </w:p>
    <w:p w14:paraId="668E24E6" w14:textId="77777777" w:rsidR="0090201F" w:rsidRDefault="0090201F" w:rsidP="0090201F">
      <w:pPr>
        <w:contextualSpacing/>
        <w:sectPr w:rsidR="0090201F" w:rsidSect="0090201F">
          <w:type w:val="continuous"/>
          <w:pgSz w:w="11906" w:h="16838"/>
          <w:pgMar w:top="1418" w:right="1418" w:bottom="1418" w:left="1418" w:header="709" w:footer="709" w:gutter="0"/>
          <w:cols w:space="708"/>
          <w:formProt w:val="0"/>
          <w:docGrid w:linePitch="360"/>
        </w:sectPr>
      </w:pPr>
    </w:p>
    <w:p w14:paraId="762A6CE2" w14:textId="77777777" w:rsidR="0090201F" w:rsidRPr="001E65F0" w:rsidRDefault="0090201F" w:rsidP="0090201F">
      <w:pPr>
        <w:contextualSpacing/>
      </w:pPr>
    </w:p>
    <w:p w14:paraId="54A0186E" w14:textId="77777777" w:rsidR="0090201F" w:rsidRDefault="0090201F" w:rsidP="0090201F">
      <w:pPr>
        <w:jc w:val="both"/>
      </w:pPr>
      <w:r w:rsidRPr="001E65F0">
        <w:t>(Objednávateľ a Zhotoviteľ spoločne ďalej len ako „</w:t>
      </w:r>
      <w:r w:rsidRPr="001E65F0">
        <w:rPr>
          <w:b/>
          <w:bCs/>
        </w:rPr>
        <w:t>Zmluvné strany</w:t>
      </w:r>
      <w:r w:rsidRPr="001E65F0">
        <w:t>“ a jednotlivo „</w:t>
      </w:r>
      <w:r w:rsidRPr="001E65F0">
        <w:rPr>
          <w:b/>
          <w:bCs/>
        </w:rPr>
        <w:t>Zmluvná strana</w:t>
      </w:r>
      <w:r w:rsidRPr="001E65F0">
        <w:t>“)</w:t>
      </w:r>
    </w:p>
    <w:p w14:paraId="1CD61765" w14:textId="77777777" w:rsidR="0090201F" w:rsidRPr="001E65F0" w:rsidRDefault="0090201F" w:rsidP="0090201F">
      <w:pPr>
        <w:jc w:val="both"/>
      </w:pPr>
    </w:p>
    <w:p w14:paraId="5C4C3297" w14:textId="77777777" w:rsidR="0090201F" w:rsidRPr="001E65F0" w:rsidRDefault="0090201F" w:rsidP="0090201F">
      <w:pPr>
        <w:jc w:val="center"/>
      </w:pPr>
      <w:r w:rsidRPr="001E65F0">
        <w:rPr>
          <w:b/>
          <w:bCs/>
        </w:rPr>
        <w:t>Úvodné ustanovenia</w:t>
      </w:r>
    </w:p>
    <w:p w14:paraId="723DADD5" w14:textId="77777777" w:rsidR="0090201F" w:rsidRPr="004F25D6" w:rsidRDefault="0090201F" w:rsidP="0090201F">
      <w:pPr>
        <w:pStyle w:val="NoSpacing"/>
        <w:numPr>
          <w:ilvl w:val="0"/>
          <w:numId w:val="40"/>
        </w:numPr>
        <w:jc w:val="both"/>
        <w:rPr>
          <w:rFonts w:ascii="Times New Roman" w:hAnsi="Times New Roman" w:cs="Times New Roman"/>
          <w:sz w:val="24"/>
          <w:szCs w:val="24"/>
        </w:rPr>
      </w:pPr>
      <w:r w:rsidRPr="004F25D6">
        <w:rPr>
          <w:rFonts w:ascii="Times New Roman" w:hAnsi="Times New Roman" w:cs="Times New Roman"/>
          <w:sz w:val="24"/>
          <w:szCs w:val="24"/>
        </w:rPr>
        <w:t xml:space="preserve">Zmluvné strany uzatvárajú Zmluvu ako výsledok zadávania zákazky s nízkou hodnotou podľa zákona o verejnom obstarávaní na predmet zákazky „Návrh organizačných a technických opatrení riadenia informačnej bezpečnosti v súlade s požiadavkami zaistenia kybernetickej bezpečnosti a ochrany osobných údajov v zmysle európskej a národnej legislatívy“ </w:t>
      </w:r>
      <w:r>
        <w:rPr>
          <w:rFonts w:ascii="Times New Roman" w:hAnsi="Times New Roman" w:cs="Times New Roman"/>
          <w:sz w:val="24"/>
          <w:szCs w:val="24"/>
        </w:rPr>
        <w:t xml:space="preserve">(ďalej aj „zadávanie zákazky“) </w:t>
      </w:r>
      <w:r w:rsidRPr="004F25D6">
        <w:rPr>
          <w:rFonts w:ascii="Times New Roman" w:hAnsi="Times New Roman" w:cs="Times New Roman"/>
          <w:sz w:val="24"/>
          <w:szCs w:val="24"/>
        </w:rPr>
        <w:t>za podmienok uvedených v tejto Zmluve.</w:t>
      </w:r>
    </w:p>
    <w:p w14:paraId="4342C28F" w14:textId="77777777" w:rsidR="0090201F" w:rsidRPr="004F25D6" w:rsidRDefault="0090201F" w:rsidP="0090201F">
      <w:pPr>
        <w:pStyle w:val="NoSpacing"/>
        <w:numPr>
          <w:ilvl w:val="0"/>
          <w:numId w:val="40"/>
        </w:numPr>
        <w:jc w:val="both"/>
        <w:rPr>
          <w:rFonts w:ascii="Times New Roman" w:hAnsi="Times New Roman" w:cs="Times New Roman"/>
          <w:sz w:val="24"/>
          <w:szCs w:val="24"/>
        </w:rPr>
      </w:pPr>
      <w:r w:rsidRPr="004F25D6">
        <w:rPr>
          <w:rFonts w:ascii="Times New Roman" w:hAnsi="Times New Roman" w:cs="Times New Roman"/>
          <w:sz w:val="24"/>
          <w:szCs w:val="24"/>
        </w:rPr>
        <w:t>Zhotoviteľ týmto vyhlasuje, že:</w:t>
      </w:r>
    </w:p>
    <w:p w14:paraId="732EBD4A" w14:textId="77777777" w:rsidR="0090201F" w:rsidRPr="004F25D6" w:rsidRDefault="0090201F" w:rsidP="0090201F">
      <w:pPr>
        <w:pStyle w:val="NoSpacing"/>
        <w:numPr>
          <w:ilvl w:val="1"/>
          <w:numId w:val="41"/>
        </w:numPr>
        <w:ind w:left="709"/>
        <w:jc w:val="both"/>
        <w:rPr>
          <w:rFonts w:ascii="Times New Roman" w:hAnsi="Times New Roman" w:cs="Times New Roman"/>
          <w:sz w:val="24"/>
          <w:szCs w:val="24"/>
        </w:rPr>
      </w:pPr>
      <w:r w:rsidRPr="004F25D6">
        <w:rPr>
          <w:rFonts w:ascii="Times New Roman" w:hAnsi="Times New Roman" w:cs="Times New Roman"/>
          <w:sz w:val="24"/>
          <w:szCs w:val="24"/>
        </w:rPr>
        <w:t xml:space="preserve">sa oboznámil a preskúmal všetky podmienky a okolnosti súvisiace s realizáciou predmetu zmluvy, </w:t>
      </w:r>
    </w:p>
    <w:p w14:paraId="6320BBD0" w14:textId="77777777" w:rsidR="0090201F" w:rsidRPr="002B49D2" w:rsidRDefault="0090201F" w:rsidP="0090201F">
      <w:pPr>
        <w:pStyle w:val="NoSpacing"/>
        <w:numPr>
          <w:ilvl w:val="1"/>
          <w:numId w:val="41"/>
        </w:numPr>
        <w:ind w:left="709"/>
        <w:jc w:val="both"/>
      </w:pPr>
      <w:r w:rsidRPr="004F25D6">
        <w:rPr>
          <w:rFonts w:ascii="Times New Roman" w:hAnsi="Times New Roman" w:cs="Times New Roman"/>
          <w:sz w:val="24"/>
          <w:szCs w:val="24"/>
        </w:rPr>
        <w:t>predmet zmluvy je mu jasný a na základe svojej odbornej spôsobilosti, technického vybavenia a personálu, ktorý má k dispozícii, je spôsobilý a zaväzuje sa ho vykonávať riadne, kompletne a na požadovanej odbornej úrovni v súlade so zmluvou a všeobecne záväznými právnymi predpismi.</w:t>
      </w:r>
    </w:p>
    <w:p w14:paraId="79D2052F" w14:textId="77777777" w:rsidR="0090201F" w:rsidRPr="004F25D6" w:rsidRDefault="0090201F" w:rsidP="0090201F">
      <w:pPr>
        <w:pStyle w:val="NoSpacing"/>
        <w:jc w:val="both"/>
      </w:pPr>
    </w:p>
    <w:p w14:paraId="091DC820" w14:textId="77777777" w:rsidR="0090201F" w:rsidRPr="001E65F0" w:rsidRDefault="0090201F" w:rsidP="0090201F">
      <w:pPr>
        <w:jc w:val="center"/>
      </w:pPr>
      <w:r w:rsidRPr="001E65F0">
        <w:rPr>
          <w:b/>
          <w:bCs/>
        </w:rPr>
        <w:t>Článok I.</w:t>
      </w:r>
    </w:p>
    <w:p w14:paraId="56932467" w14:textId="77777777" w:rsidR="0090201F" w:rsidRPr="001E65F0" w:rsidRDefault="0090201F" w:rsidP="0090201F">
      <w:pPr>
        <w:jc w:val="center"/>
      </w:pPr>
      <w:r w:rsidRPr="001E65F0">
        <w:rPr>
          <w:b/>
          <w:bCs/>
        </w:rPr>
        <w:t>Predmet Zmluvy</w:t>
      </w:r>
    </w:p>
    <w:p w14:paraId="65E866C5" w14:textId="77777777" w:rsidR="0090201F" w:rsidRPr="001E65F0" w:rsidRDefault="0090201F" w:rsidP="0090201F">
      <w:pPr>
        <w:pStyle w:val="ListParagraph"/>
        <w:numPr>
          <w:ilvl w:val="0"/>
          <w:numId w:val="20"/>
        </w:numPr>
        <w:spacing w:line="276" w:lineRule="auto"/>
        <w:ind w:left="426" w:hanging="426"/>
        <w:contextualSpacing/>
      </w:pPr>
      <w:r w:rsidRPr="001E65F0">
        <w:t xml:space="preserve">Predmetom Zmluvy je záväzok </w:t>
      </w:r>
      <w:r>
        <w:t xml:space="preserve">Zhotoviteľa </w:t>
      </w:r>
      <w:r w:rsidRPr="001E65F0">
        <w:t>zhotoviť Dielo</w:t>
      </w:r>
      <w:r w:rsidRPr="00083ACC">
        <w:t xml:space="preserve"> </w:t>
      </w:r>
      <w:r w:rsidRPr="001E65F0">
        <w:t>riadne, včas a bez vád:</w:t>
      </w:r>
    </w:p>
    <w:p w14:paraId="1FBB8E3A" w14:textId="77777777" w:rsidR="0090201F" w:rsidRPr="001E65F0" w:rsidRDefault="0090201F" w:rsidP="0090201F">
      <w:pPr>
        <w:pStyle w:val="ListParagraph"/>
        <w:numPr>
          <w:ilvl w:val="1"/>
          <w:numId w:val="21"/>
        </w:numPr>
        <w:spacing w:after="120" w:line="276" w:lineRule="auto"/>
        <w:ind w:left="714" w:hanging="288"/>
        <w:jc w:val="both"/>
      </w:pPr>
      <w:r w:rsidRPr="001E65F0">
        <w:rPr>
          <w:b/>
        </w:rPr>
        <w:lastRenderedPageBreak/>
        <w:t>záväzok Zhotoviteľa zhotoviť a odovzdať Objednávateľovi „Riadiacu, prevádzkovú  dokumentáciu a návrh a realizácia opatrení pre potreby ÚGKK SR“</w:t>
      </w:r>
      <w:r w:rsidRPr="001E65F0">
        <w:t xml:space="preserve"> podľa slovenských a európskych legislatívnych požiadaviek, predovšetkým podľa požiadaviek kladených na informačné technológie </w:t>
      </w:r>
      <w:r>
        <w:t xml:space="preserve">vo </w:t>
      </w:r>
      <w:r w:rsidRPr="001E65F0">
        <w:t>verejnej správ</w:t>
      </w:r>
      <w:r>
        <w:t>e</w:t>
      </w:r>
      <w:r w:rsidRPr="001E65F0">
        <w:t xml:space="preserve"> v zmysle </w:t>
      </w:r>
      <w:r>
        <w:t>z</w:t>
      </w:r>
      <w:r w:rsidRPr="001E65F0">
        <w:t>ákona č. 95/2019 Z. z. o informačných technológiách vo verejnej správe a o zmene a doplnení niektorých zákonov v znení zákona č. 134/2020 Z.</w:t>
      </w:r>
      <w:r>
        <w:t xml:space="preserve"> </w:t>
      </w:r>
      <w:r w:rsidRPr="001E65F0">
        <w:t>z. (ďalej len „Zákon o ITVS“) a podľa požiadaviek zaistenia kybe</w:t>
      </w:r>
      <w:r>
        <w:t>rnetickej bezpečnosti v zmysle z</w:t>
      </w:r>
      <w:r w:rsidRPr="001E65F0">
        <w:t xml:space="preserve">ákona č. 69/2018 o kybernetickej bezpečnosti a o zmene a doplnení niektorých zákonov </w:t>
      </w:r>
      <w:r w:rsidRPr="009712CB">
        <w:t xml:space="preserve">v znení neskorších predpisov </w:t>
      </w:r>
      <w:r w:rsidRPr="001E65F0">
        <w:t>(ďalej len „Zákon o KB“) a nadväzujúcich vyhlášok Národného bezpečnostného úradu</w:t>
      </w:r>
      <w:r>
        <w:t xml:space="preserve"> (ďalej len „Úrad“)</w:t>
      </w:r>
      <w:r w:rsidRPr="001E65F0">
        <w:t xml:space="preserve">, najmä vyhlášky č. 362/2018 </w:t>
      </w:r>
      <w:r w:rsidRPr="009712CB">
        <w:t>a všeobecne záväzných právnych predpisov platných a účinných v Slovenskej republike upravujúcich tento druh činností</w:t>
      </w:r>
      <w:r>
        <w:t>,</w:t>
      </w:r>
      <w:r w:rsidRPr="009712CB">
        <w:t xml:space="preserve"> a to na 2 ks elektronického nosiča dát (formát PDF</w:t>
      </w:r>
      <w:r>
        <w:t xml:space="preserve"> na</w:t>
      </w:r>
      <w:r w:rsidRPr="009712CB">
        <w:t xml:space="preserve"> CD/DVD</w:t>
      </w:r>
      <w:r>
        <w:t>, na</w:t>
      </w:r>
      <w:r w:rsidRPr="00735611">
        <w:t xml:space="preserve"> </w:t>
      </w:r>
      <w:r w:rsidRPr="00973C27">
        <w:t>USB kľúč, externý prenosný pevný disk s primeranou kapacitou a rozhraním nim. USB 3.0 alebo vyšším a pod.</w:t>
      </w:r>
      <w:r w:rsidRPr="009712CB">
        <w:t>) a 2 ks tlačeného vyhotovenia v slovenskom jazyku</w:t>
      </w:r>
      <w:r>
        <w:t>,</w:t>
      </w:r>
    </w:p>
    <w:p w14:paraId="794C07CE" w14:textId="77777777" w:rsidR="0090201F" w:rsidRPr="001E65F0" w:rsidRDefault="0090201F" w:rsidP="0090201F">
      <w:pPr>
        <w:pStyle w:val="ListParagraph"/>
        <w:numPr>
          <w:ilvl w:val="1"/>
          <w:numId w:val="21"/>
        </w:numPr>
        <w:spacing w:after="200" w:line="276" w:lineRule="auto"/>
        <w:ind w:left="714" w:hanging="288"/>
        <w:contextualSpacing/>
        <w:jc w:val="both"/>
      </w:pPr>
      <w:r w:rsidRPr="001E65F0">
        <w:rPr>
          <w:b/>
        </w:rPr>
        <w:t>záväzok Zhotoviteľa implementovať bezpečnostné opatrenia</w:t>
      </w:r>
      <w:r w:rsidRPr="001E65F0">
        <w:t xml:space="preserve"> </w:t>
      </w:r>
      <w:r w:rsidRPr="001B1C56">
        <w:rPr>
          <w:b/>
          <w:bCs/>
          <w:color w:val="212121"/>
          <w:shd w:val="clear" w:color="auto" w:fill="FFFFFF"/>
        </w:rPr>
        <w:t>a zabezpečiť ich napojenie na systémy monitoringu a log processingu</w:t>
      </w:r>
      <w:r w:rsidRPr="001B1C56">
        <w:rPr>
          <w:b/>
        </w:rPr>
        <w:t xml:space="preserve"> </w:t>
      </w:r>
      <w:r w:rsidRPr="001E65F0">
        <w:t xml:space="preserve">do existujúcich alebo novo špecifikovaných systémov slúžiacich na zber a vyhodnocovanie bezpečnostných udalostí na úrovni sietí, firewallov, serverov, klientskych staníc a ďalších identifikovaných zdrojov udalostí v rámci infraštruktúry </w:t>
      </w:r>
      <w:r>
        <w:t>Objednávateľa („implementačné aktivity“),</w:t>
      </w:r>
      <w:r w:rsidRPr="001E65F0">
        <w:t xml:space="preserve"> </w:t>
      </w:r>
    </w:p>
    <w:p w14:paraId="74D467A3" w14:textId="77777777" w:rsidR="0090201F" w:rsidRPr="001E65F0" w:rsidRDefault="0090201F" w:rsidP="0090201F">
      <w:pPr>
        <w:spacing w:after="120"/>
        <w:ind w:left="425"/>
        <w:jc w:val="both"/>
      </w:pPr>
      <w:r w:rsidRPr="001E65F0">
        <w:t>a to všetko podľa špecifikácie uvedenej v prílohe č. 1 Zmluvy „Špecifikácia predmetu Zmluvy“, ktorá tvorí neoddeliteľnú súčasť Zmluvy (ďalej len „</w:t>
      </w:r>
      <w:r w:rsidRPr="001E65F0">
        <w:rPr>
          <w:b/>
          <w:bCs/>
        </w:rPr>
        <w:t>príloha č. 1</w:t>
      </w:r>
      <w:r w:rsidRPr="001E65F0">
        <w:t xml:space="preserve">“) a za podmienok uvedených v Zmluve, </w:t>
      </w:r>
      <w:r w:rsidRPr="009712CB">
        <w:t xml:space="preserve">(ďalej </w:t>
      </w:r>
      <w:r>
        <w:t>aj</w:t>
      </w:r>
      <w:r w:rsidRPr="009712CB">
        <w:t xml:space="preserve"> „</w:t>
      </w:r>
      <w:r w:rsidRPr="009712CB">
        <w:rPr>
          <w:b/>
          <w:bCs/>
        </w:rPr>
        <w:t>Dielo</w:t>
      </w:r>
      <w:r w:rsidRPr="009712CB">
        <w:t>“</w:t>
      </w:r>
      <w:r>
        <w:t xml:space="preserve"> alebo „</w:t>
      </w:r>
      <w:r w:rsidRPr="005E2E1C">
        <w:rPr>
          <w:b/>
        </w:rPr>
        <w:t>Predmet zmluvy</w:t>
      </w:r>
      <w:r>
        <w:t>“</w:t>
      </w:r>
      <w:r w:rsidRPr="009712CB">
        <w:t>).</w:t>
      </w:r>
      <w:r w:rsidRPr="001E65F0">
        <w:t xml:space="preserve"> </w:t>
      </w:r>
    </w:p>
    <w:p w14:paraId="1398D785" w14:textId="77777777" w:rsidR="0090201F" w:rsidRPr="001E65F0" w:rsidRDefault="0090201F" w:rsidP="0090201F">
      <w:pPr>
        <w:pStyle w:val="ListParagraph"/>
        <w:numPr>
          <w:ilvl w:val="0"/>
          <w:numId w:val="20"/>
        </w:numPr>
        <w:spacing w:after="360" w:line="276" w:lineRule="auto"/>
        <w:ind w:left="425" w:hanging="425"/>
        <w:jc w:val="both"/>
      </w:pPr>
      <w:r w:rsidRPr="001E65F0">
        <w:t xml:space="preserve">Objednávateľ sa zaväzuje zaplatiť Zhotoviteľovi za riadne, včas a bez vád dodané Dielo. </w:t>
      </w:r>
    </w:p>
    <w:p w14:paraId="6990D42B" w14:textId="77777777" w:rsidR="0090201F" w:rsidRPr="001E65F0" w:rsidRDefault="0090201F" w:rsidP="0090201F">
      <w:pPr>
        <w:jc w:val="center"/>
      </w:pPr>
      <w:r w:rsidRPr="001E65F0">
        <w:rPr>
          <w:b/>
          <w:bCs/>
        </w:rPr>
        <w:t>Článok II.</w:t>
      </w:r>
    </w:p>
    <w:p w14:paraId="74286111" w14:textId="77777777" w:rsidR="0090201F" w:rsidRPr="001E65F0" w:rsidRDefault="0090201F" w:rsidP="0090201F">
      <w:pPr>
        <w:jc w:val="center"/>
      </w:pPr>
      <w:r w:rsidRPr="001E65F0">
        <w:rPr>
          <w:b/>
          <w:bCs/>
        </w:rPr>
        <w:t>Čas, miesto a spôsob plnenia Zmluvy</w:t>
      </w:r>
    </w:p>
    <w:p w14:paraId="4C20B526" w14:textId="74867676" w:rsidR="0090201F" w:rsidRDefault="0090201F" w:rsidP="00EC1750">
      <w:pPr>
        <w:pStyle w:val="ListParagraph"/>
        <w:numPr>
          <w:ilvl w:val="0"/>
          <w:numId w:val="22"/>
        </w:numPr>
        <w:spacing w:after="120" w:line="276" w:lineRule="auto"/>
        <w:ind w:left="426"/>
        <w:jc w:val="both"/>
      </w:pPr>
      <w:r w:rsidRPr="00083ACC">
        <w:t xml:space="preserve">Zhotoviteľ sa zaväzuje zhotoviť a odovzdať Dielo Objednávateľovi v termíne do </w:t>
      </w:r>
      <w:r>
        <w:t>6</w:t>
      </w:r>
      <w:r w:rsidRPr="00083ACC">
        <w:t xml:space="preserve"> (</w:t>
      </w:r>
      <w:r>
        <w:t>šiestich</w:t>
      </w:r>
      <w:r w:rsidRPr="00083ACC">
        <w:t>) mesiacov odo dňa nadobudnutia účinnosti Zmluvy.</w:t>
      </w:r>
      <w:r w:rsidR="00EC1750">
        <w:t xml:space="preserve"> </w:t>
      </w:r>
    </w:p>
    <w:p w14:paraId="1DD242E8" w14:textId="77777777" w:rsidR="0090201F" w:rsidRPr="00083ACC" w:rsidRDefault="0090201F" w:rsidP="0090201F">
      <w:pPr>
        <w:pStyle w:val="ListParagraph"/>
        <w:numPr>
          <w:ilvl w:val="0"/>
          <w:numId w:val="22"/>
        </w:numPr>
        <w:spacing w:after="120" w:line="276" w:lineRule="auto"/>
        <w:ind w:left="425" w:hanging="425"/>
        <w:jc w:val="both"/>
      </w:pPr>
      <w:r w:rsidRPr="00BA545E">
        <w:t xml:space="preserve">Zmluvné strany sa dohodli, že vykonanie Diela bude Zhotoviteľ realizovať na základe časového harmonogramu spracovaného za podmienok podľa tejto Zmluvy. Pre vylúčenie pochybností sa má za to, že úkony a činnosti uvedené v </w:t>
      </w:r>
      <w:r>
        <w:t>č</w:t>
      </w:r>
      <w:r w:rsidRPr="00BA545E">
        <w:t xml:space="preserve">asovom harmonograme začínajú plynúť odo dňa účinnosti Zmluvy a končí sa dňom odovzdania a prevzatia ukončeného Diela. Pre vylúčenie pochybností sa má za to, že všetky taxatívne stanovené/dojednané lehoty podľa tejto Zmluvy, ktoré sú pre plnenie/splnenie povinnosti zo strany Zhotoviteľa alebo sú pre úkon akceptácie a/alebo potvrdenia a/alebo rozhodnutia zo strany Objednávateľa ustanovené/dojednané touto zmluvou, sú súčasťou </w:t>
      </w:r>
      <w:r>
        <w:t>č</w:t>
      </w:r>
      <w:r w:rsidRPr="00BA545E">
        <w:t xml:space="preserve">asového harmonogramu a v maximálnej dĺžke plynutia času započítané do </w:t>
      </w:r>
      <w:r>
        <w:t>č</w:t>
      </w:r>
      <w:r w:rsidRPr="00BA545E">
        <w:t xml:space="preserve">asového harmonogramu predloženého Zhotoviteľom a o tieto sa </w:t>
      </w:r>
      <w:r>
        <w:t>č</w:t>
      </w:r>
      <w:r w:rsidRPr="00BA545E">
        <w:t>asový harmonogram nemôže predlžovať.</w:t>
      </w:r>
    </w:p>
    <w:p w14:paraId="265D786D" w14:textId="77777777" w:rsidR="0090201F" w:rsidRDefault="0090201F" w:rsidP="0090201F">
      <w:pPr>
        <w:pStyle w:val="ListParagraph"/>
        <w:numPr>
          <w:ilvl w:val="0"/>
          <w:numId w:val="22"/>
        </w:numPr>
        <w:spacing w:after="120" w:line="276" w:lineRule="auto"/>
        <w:ind w:left="425" w:hanging="425"/>
        <w:jc w:val="both"/>
      </w:pPr>
      <w:r w:rsidRPr="001E65F0">
        <w:lastRenderedPageBreak/>
        <w:t>Zhotoviteľ je povinný zhotoviť a odovzdať Dielo bez vád, riadne a včas. Dielo je zhotovené a odovzdané riadne, ak spĺňa všetky požiadavky podľa Zmluvy, podľa pok</w:t>
      </w:r>
      <w:r>
        <w:t>ynov Objednávateľa a zodpovedá</w:t>
      </w:r>
      <w:r w:rsidRPr="001E65F0">
        <w:t xml:space="preserve"> prílohe č. 1 Zmluvy. </w:t>
      </w:r>
    </w:p>
    <w:p w14:paraId="6AE1C5A3" w14:textId="77777777" w:rsidR="0090201F" w:rsidRDefault="0090201F" w:rsidP="0090201F">
      <w:pPr>
        <w:pStyle w:val="ListParagraph"/>
        <w:numPr>
          <w:ilvl w:val="0"/>
          <w:numId w:val="22"/>
        </w:numPr>
        <w:spacing w:after="120" w:line="276" w:lineRule="auto"/>
        <w:ind w:left="425" w:hanging="425"/>
        <w:jc w:val="both"/>
      </w:pPr>
      <w:r w:rsidRPr="001E65F0">
        <w:t>Dielo musí byť zhotovené</w:t>
      </w:r>
      <w:r>
        <w:t>:</w:t>
      </w:r>
    </w:p>
    <w:p w14:paraId="7267E876" w14:textId="77777777" w:rsidR="0090201F" w:rsidRDefault="0090201F" w:rsidP="0090201F">
      <w:pPr>
        <w:pStyle w:val="ListParagraph"/>
        <w:numPr>
          <w:ilvl w:val="0"/>
          <w:numId w:val="34"/>
        </w:numPr>
        <w:spacing w:after="120" w:line="276" w:lineRule="auto"/>
        <w:ind w:left="714" w:hanging="357"/>
        <w:jc w:val="both"/>
      </w:pPr>
      <w:r w:rsidRPr="001E65F0">
        <w:t>v kv</w:t>
      </w:r>
      <w:r>
        <w:t xml:space="preserve">alite stanovenej Objednávateľom, </w:t>
      </w:r>
      <w:r w:rsidRPr="001E65F0">
        <w:t>v súlade s platnými a účinnými technickými normami,</w:t>
      </w:r>
      <w:r w:rsidRPr="00F43E5C">
        <w:t xml:space="preserve"> </w:t>
      </w:r>
      <w:r w:rsidRPr="001E65F0">
        <w:t>v súlade s platnými a účinnými právnymi predpismi</w:t>
      </w:r>
      <w:r>
        <w:t>;</w:t>
      </w:r>
      <w:r w:rsidRPr="001E65F0">
        <w:t xml:space="preserve"> </w:t>
      </w:r>
    </w:p>
    <w:p w14:paraId="174DE697" w14:textId="77777777" w:rsidR="0090201F" w:rsidRPr="001E65F0" w:rsidRDefault="0090201F" w:rsidP="0090201F">
      <w:pPr>
        <w:pStyle w:val="ListParagraph"/>
        <w:numPr>
          <w:ilvl w:val="0"/>
          <w:numId w:val="34"/>
        </w:numPr>
        <w:spacing w:after="120" w:line="276" w:lineRule="auto"/>
        <w:ind w:left="714" w:hanging="357"/>
        <w:jc w:val="both"/>
      </w:pPr>
      <w:r w:rsidRPr="001E65F0">
        <w:t xml:space="preserve">bez chýb, ktoré by mohli mať za následok vznik škody alebo inej ujmy na strane Objednávateľa alebo tretej osoby. </w:t>
      </w:r>
    </w:p>
    <w:p w14:paraId="2293DBBD" w14:textId="77777777" w:rsidR="0090201F" w:rsidRPr="001E65F0" w:rsidRDefault="0090201F" w:rsidP="0090201F">
      <w:pPr>
        <w:pStyle w:val="ListParagraph"/>
        <w:numPr>
          <w:ilvl w:val="0"/>
          <w:numId w:val="22"/>
        </w:numPr>
        <w:spacing w:after="120" w:line="276" w:lineRule="auto"/>
        <w:ind w:left="425" w:hanging="425"/>
        <w:jc w:val="both"/>
      </w:pPr>
      <w:r w:rsidRPr="001E65F0">
        <w:t xml:space="preserve">Miestom plnenia je sídlo Objednávateľa, pokiaľ Objednávateľ písomne neoznámi iné miesto plnenia. </w:t>
      </w:r>
    </w:p>
    <w:p w14:paraId="55CAB0CB" w14:textId="77777777" w:rsidR="00265CDA" w:rsidRDefault="0090201F" w:rsidP="0090201F">
      <w:pPr>
        <w:pStyle w:val="ListParagraph"/>
        <w:numPr>
          <w:ilvl w:val="0"/>
          <w:numId w:val="22"/>
        </w:numPr>
        <w:spacing w:after="120" w:line="276" w:lineRule="auto"/>
        <w:ind w:left="425" w:hanging="425"/>
        <w:jc w:val="both"/>
        <w:rPr>
          <w:ins w:id="0" w:author="Author"/>
        </w:rPr>
        <w:sectPr w:rsidR="00265CDA" w:rsidSect="0090201F">
          <w:type w:val="continuous"/>
          <w:pgSz w:w="11906" w:h="16838"/>
          <w:pgMar w:top="1418" w:right="1418" w:bottom="1418" w:left="1418" w:header="709" w:footer="709" w:gutter="0"/>
          <w:cols w:space="708"/>
          <w:docGrid w:linePitch="360"/>
        </w:sectPr>
      </w:pPr>
      <w:r w:rsidRPr="00973C27">
        <w:t>Zhotoviteľ sa zaväzuje pri odovzdaní predmetu zmluvy tento odovzdať Objednávateľovi na dátovom nosiči (CD/DVD, USB kľúč, externý prenosný pevný disk s primeranou kapacitou a rozhraním nim. USB 3.0 alebo vyšším a pod.) a zároveň v listinnej podobe</w:t>
      </w:r>
      <w:r>
        <w:t xml:space="preserve"> (pre výstupy podľa odseku 1 písm. a) článku I. tejto Zmluvy)</w:t>
      </w:r>
      <w:r w:rsidRPr="00973C27">
        <w:t>. Predmet zmluvy bude Zhotoviteľom odovzdaný v podobe, ktorá umožní jeho ďalšie využitie a spracovanie.</w:t>
      </w:r>
    </w:p>
    <w:p w14:paraId="68FB1452" w14:textId="77777777" w:rsidR="00265CDA" w:rsidRDefault="00356DC7" w:rsidP="00356DC7">
      <w:pPr>
        <w:spacing w:after="120" w:line="276" w:lineRule="auto"/>
        <w:ind w:left="426" w:hanging="426"/>
        <w:jc w:val="both"/>
        <w:rPr>
          <w:ins w:id="1" w:author="Author"/>
          <w:strike/>
        </w:rPr>
        <w:sectPr w:rsidR="00265CDA" w:rsidSect="0090201F">
          <w:type w:val="continuous"/>
          <w:pgSz w:w="11906" w:h="16838"/>
          <w:pgMar w:top="1418" w:right="1418" w:bottom="1418" w:left="1418" w:header="709" w:footer="709" w:gutter="0"/>
          <w:cols w:space="708"/>
          <w:formProt w:val="0"/>
          <w:docGrid w:linePitch="360"/>
        </w:sectPr>
      </w:pPr>
      <w:ins w:id="2" w:author="Author">
        <w:r>
          <w:rPr>
            <w:strike/>
          </w:rPr>
          <w:t xml:space="preserve">7.   </w:t>
        </w:r>
      </w:ins>
      <w:r w:rsidR="0090201F" w:rsidRPr="00356DC7">
        <w:rPr>
          <w:strike/>
        </w:rPr>
        <w:t>Zmluvné strany sa dohodli, že pred odovzdaním a prevzatím Diela Objednávateľ vykoná test poskytnutých implementačných aktivít. Pokiaľ test preukáže, že implementačné aktivity boli Zhotoviteľom realizované riadne a zodpovedajú výsledku predpokladanom Zmluvou, spíšu Zmluvné strany Protokol o prevzatí. V prípade, ak implementačné aktivity nebude možné na základe funkčných testov vykonať do termínu určeného v ods. 1 tohto článku tejto Zmluvy, považuje sa táto skutočnosť za podstatné porušenie Zmluvy zo strany Zhotoviteľa, pričom táto skutočnosť oprávňuje Objednávateľa od Zmluvy okamžite odstúpiť.</w:t>
      </w:r>
    </w:p>
    <w:p w14:paraId="71B67D6A" w14:textId="77777777" w:rsidR="0090201F" w:rsidRPr="00F43E5C" w:rsidRDefault="0090201F" w:rsidP="0090201F">
      <w:pPr>
        <w:pStyle w:val="ListParagraph"/>
        <w:numPr>
          <w:ilvl w:val="0"/>
          <w:numId w:val="22"/>
        </w:numPr>
        <w:spacing w:after="120" w:line="276" w:lineRule="auto"/>
        <w:ind w:left="425" w:hanging="425"/>
        <w:jc w:val="both"/>
      </w:pPr>
      <w:r w:rsidRPr="001E65F0">
        <w:t>Záväzok Zhotoviteľa</w:t>
      </w:r>
      <w:r>
        <w:t xml:space="preserve"> zhotoviť Dielo je splnený dňom </w:t>
      </w:r>
      <w:r w:rsidRPr="00F43E5C">
        <w:t xml:space="preserve">odovzdania riadne zhotoveného </w:t>
      </w:r>
      <w:r>
        <w:t>D</w:t>
      </w:r>
      <w:r w:rsidRPr="00F43E5C">
        <w:t xml:space="preserve">iela bez vád Objednávateľovi v lehote podľa odseku </w:t>
      </w:r>
      <w:r>
        <w:t>1 tohto článku tejto Zmluvy, tak aby D</w:t>
      </w:r>
      <w:r w:rsidRPr="00F43E5C">
        <w:t>ielo bolo možné používať spôsob</w:t>
      </w:r>
      <w:r>
        <w:t>om a na účel dohodnutý v tejto Z</w:t>
      </w:r>
      <w:r w:rsidRPr="00F43E5C">
        <w:t xml:space="preserve">mluve a podpisom </w:t>
      </w:r>
      <w:r>
        <w:t>Protokolu o prevzatí</w:t>
      </w:r>
      <w:r w:rsidRPr="00F43E5C">
        <w:t xml:space="preserve"> oprávnenou osobou Objednávateľa a Zhotoviteľa </w:t>
      </w:r>
      <w:r w:rsidRPr="006B4593">
        <w:t>podľa článku VI. ods. 2 tejto Zmluvy.</w:t>
      </w:r>
      <w:r w:rsidRPr="00F43E5C">
        <w:t xml:space="preserve"> Odovzdanie a prevzatie diela </w:t>
      </w:r>
      <w:r>
        <w:t>Z</w:t>
      </w:r>
      <w:r w:rsidRPr="00F43E5C">
        <w:t xml:space="preserve">mluvné strany potvrdia podpísaním </w:t>
      </w:r>
      <w:r>
        <w:t>Protokolu o prevzatí</w:t>
      </w:r>
      <w:r w:rsidRPr="00F43E5C">
        <w:t xml:space="preserve">, ktorý tvorí Prílohu č. 2 tejto </w:t>
      </w:r>
      <w:r>
        <w:t>Z</w:t>
      </w:r>
      <w:r w:rsidRPr="00F43E5C">
        <w:t xml:space="preserve">mluvy. </w:t>
      </w:r>
    </w:p>
    <w:p w14:paraId="00F640A0" w14:textId="77777777" w:rsidR="0090201F" w:rsidRPr="00F365AD" w:rsidRDefault="0090201F" w:rsidP="0090201F">
      <w:pPr>
        <w:pStyle w:val="ListParagraph"/>
        <w:numPr>
          <w:ilvl w:val="0"/>
          <w:numId w:val="22"/>
        </w:numPr>
        <w:spacing w:after="120" w:line="276" w:lineRule="auto"/>
        <w:ind w:left="425" w:hanging="425"/>
        <w:jc w:val="both"/>
      </w:pPr>
      <w:r w:rsidRPr="00F365AD">
        <w:t xml:space="preserve">Zhotoviteľ po zhotovení Diela vyzve e-mailom </w:t>
      </w:r>
      <w:r>
        <w:t>oprávnenú</w:t>
      </w:r>
      <w:r w:rsidRPr="00F43E5C">
        <w:t xml:space="preserve"> osobou Objednávateľa </w:t>
      </w:r>
      <w:r w:rsidRPr="00F365AD">
        <w:t>alebo písomne</w:t>
      </w:r>
      <w:r w:rsidRPr="00720247">
        <w:t xml:space="preserve"> </w:t>
      </w:r>
      <w:r w:rsidRPr="00F365AD">
        <w:t>Objednávateľa najmenej päť (5) dní vopred na prevzatie</w:t>
      </w:r>
      <w:r>
        <w:t xml:space="preserve"> Diela</w:t>
      </w:r>
      <w:r w:rsidRPr="00F365AD">
        <w:t xml:space="preserve"> v sídle Objednávateľa. </w:t>
      </w:r>
    </w:p>
    <w:p w14:paraId="0219EA02" w14:textId="77777777" w:rsidR="0090201F" w:rsidRPr="00F365AD" w:rsidRDefault="0090201F" w:rsidP="0090201F">
      <w:pPr>
        <w:pStyle w:val="ListParagraph"/>
        <w:numPr>
          <w:ilvl w:val="0"/>
          <w:numId w:val="22"/>
        </w:numPr>
        <w:spacing w:after="120" w:line="276" w:lineRule="auto"/>
        <w:ind w:left="425" w:hanging="425"/>
        <w:jc w:val="both"/>
      </w:pPr>
      <w:r w:rsidRPr="00F365AD">
        <w:t xml:space="preserve">Objednávateľ sa zaväzuje riadne zhotovené Dielo prevziať. Dielo je prevzaté Objednávateľom momentom podpísania Protokolu o prevzatí. Zodpovednosť Zhotoviteľa za zhotovené Dielo podľa príslušných právnych predpisov nie je jeho odovzdaním dotknutá. </w:t>
      </w:r>
    </w:p>
    <w:p w14:paraId="373304D4" w14:textId="77777777" w:rsidR="0090201F" w:rsidRPr="00F365AD" w:rsidRDefault="0090201F" w:rsidP="0090201F">
      <w:pPr>
        <w:pStyle w:val="ListParagraph"/>
        <w:numPr>
          <w:ilvl w:val="0"/>
          <w:numId w:val="22"/>
        </w:numPr>
        <w:spacing w:after="120" w:line="276" w:lineRule="auto"/>
        <w:ind w:left="425" w:hanging="425"/>
        <w:jc w:val="both"/>
      </w:pPr>
      <w:r>
        <w:t>Ak pri preberaní D</w:t>
      </w:r>
      <w:r w:rsidRPr="00F365AD">
        <w:t xml:space="preserve">iela Objednávateľ zistí, že má vady, ktoré bránia používaniu </w:t>
      </w:r>
      <w:r>
        <w:t>Diela, D</w:t>
      </w:r>
      <w:r w:rsidRPr="00F365AD">
        <w:t xml:space="preserve">ielo neprevezme a spíše so Zhotoviteľom zápis o zistených vadách, spôsobe a termíne ich odstránenia. Zhotoviteľ má povinnosť odovzdať </w:t>
      </w:r>
      <w:r>
        <w:t>D</w:t>
      </w:r>
      <w:r w:rsidRPr="00F365AD">
        <w:t xml:space="preserve">ielo po odstránení týchto vád. Až po odstránení vád môžu zmluvné strany pristúpiť k spísaniu </w:t>
      </w:r>
      <w:r>
        <w:t>Protokolu o prevzatí</w:t>
      </w:r>
      <w:r w:rsidRPr="00F365AD">
        <w:t xml:space="preserve">. V prípade, </w:t>
      </w:r>
      <w:r w:rsidRPr="00F365AD">
        <w:lastRenderedPageBreak/>
        <w:t xml:space="preserve">že má </w:t>
      </w:r>
      <w:r>
        <w:t>D</w:t>
      </w:r>
      <w:r w:rsidRPr="00F365AD">
        <w:t xml:space="preserve">ielo vady zistené pri odovzdávaní diela a Zhotoviteľ neodstráni vady v lehote do odovzdania </w:t>
      </w:r>
      <w:r>
        <w:t>D</w:t>
      </w:r>
      <w:r w:rsidRPr="00F365AD">
        <w:t xml:space="preserve">iela </w:t>
      </w:r>
      <w:r w:rsidRPr="00F43E5C">
        <w:t xml:space="preserve">podľa odseku </w:t>
      </w:r>
      <w:r>
        <w:t>1 tohto článku tejto Zmluvy</w:t>
      </w:r>
      <w:r w:rsidRPr="00F365AD">
        <w:t xml:space="preserve">, dostáva so do omeškania s odovzdaním </w:t>
      </w:r>
      <w:r>
        <w:t>D</w:t>
      </w:r>
      <w:r w:rsidRPr="00F365AD">
        <w:t xml:space="preserve">iela. </w:t>
      </w:r>
    </w:p>
    <w:p w14:paraId="3B4CFD89" w14:textId="77777777" w:rsidR="0090201F" w:rsidRPr="00F365AD" w:rsidRDefault="0090201F" w:rsidP="0090201F">
      <w:pPr>
        <w:pStyle w:val="ListParagraph"/>
        <w:numPr>
          <w:ilvl w:val="0"/>
          <w:numId w:val="22"/>
        </w:numPr>
        <w:spacing w:after="120" w:line="276" w:lineRule="auto"/>
        <w:ind w:left="425" w:hanging="425"/>
        <w:jc w:val="both"/>
      </w:pPr>
      <w:r w:rsidRPr="00F365AD">
        <w:t xml:space="preserve">Odovzdaním diela podľa tohto článku </w:t>
      </w:r>
      <w:r>
        <w:t>tejto Z</w:t>
      </w:r>
      <w:r w:rsidRPr="00F365AD">
        <w:t xml:space="preserve">mluvy a podpisom </w:t>
      </w:r>
      <w:r>
        <w:t>Protokolu o prevzatí</w:t>
      </w:r>
      <w:r w:rsidRPr="00F365AD">
        <w:t xml:space="preserve"> oprávnenou osobou Objednávateľa podľa </w:t>
      </w:r>
      <w:r w:rsidRPr="006B4593">
        <w:t>článku VI. ods. 2 tejto Zmluvy</w:t>
      </w:r>
      <w:r w:rsidRPr="00F365AD">
        <w:t xml:space="preserve"> sa </w:t>
      </w:r>
      <w:r>
        <w:t>D</w:t>
      </w:r>
      <w:r w:rsidRPr="00F365AD">
        <w:t xml:space="preserve">ielo bude považovať za vykonané a jeho predmet za odovzdaný Objednávateľovi. </w:t>
      </w:r>
    </w:p>
    <w:p w14:paraId="13A74B10" w14:textId="77777777" w:rsidR="0090201F" w:rsidRPr="00F365AD" w:rsidRDefault="0090201F" w:rsidP="0090201F">
      <w:pPr>
        <w:pStyle w:val="ListParagraph"/>
        <w:numPr>
          <w:ilvl w:val="0"/>
          <w:numId w:val="22"/>
        </w:numPr>
        <w:spacing w:after="120" w:line="276" w:lineRule="auto"/>
        <w:ind w:left="425" w:hanging="425"/>
        <w:jc w:val="both"/>
      </w:pPr>
      <w:r w:rsidRPr="00F365AD">
        <w:t xml:space="preserve">Vlastnícke </w:t>
      </w:r>
      <w:r>
        <w:t>právo k D</w:t>
      </w:r>
      <w:r w:rsidRPr="00F365AD">
        <w:t xml:space="preserve">ielu, jeho logickým celkom ako aj jeho jednotlivým súčastiam, ktoré môžu byť predmetom vlastníckeho práva, prechádzajú na Objednávateľa dňom ich protokolárneho odovzdania Objednávateľovi. Týmto okamihom prechádza na Objednávateľa aj nebezpečenstvo škody na </w:t>
      </w:r>
      <w:r>
        <w:t>D</w:t>
      </w:r>
      <w:r w:rsidRPr="00F365AD">
        <w:t xml:space="preserve">iele. </w:t>
      </w:r>
    </w:p>
    <w:p w14:paraId="13F75392" w14:textId="77777777" w:rsidR="0090201F" w:rsidRPr="00F365AD" w:rsidRDefault="0090201F" w:rsidP="0090201F">
      <w:pPr>
        <w:pStyle w:val="ListParagraph"/>
        <w:numPr>
          <w:ilvl w:val="0"/>
          <w:numId w:val="22"/>
        </w:numPr>
        <w:spacing w:after="360" w:line="276" w:lineRule="auto"/>
        <w:ind w:left="425" w:hanging="425"/>
        <w:jc w:val="both"/>
      </w:pPr>
      <w:r w:rsidRPr="00F365AD">
        <w:t xml:space="preserve">Objednávateľovi vzniká právo užívať </w:t>
      </w:r>
      <w:r>
        <w:t>D</w:t>
      </w:r>
      <w:r w:rsidRPr="00F365AD">
        <w:t xml:space="preserve">ielo v súlade s touto zmluvou dňom podpísania </w:t>
      </w:r>
      <w:r>
        <w:t>Protokolu o prevzatí</w:t>
      </w:r>
      <w:r w:rsidRPr="00F365AD">
        <w:t xml:space="preserve">, ak sa zmluvné strany výslovne nedohodnú inak. </w:t>
      </w:r>
    </w:p>
    <w:p w14:paraId="124DC8B5" w14:textId="77777777" w:rsidR="0090201F" w:rsidRPr="001E65F0" w:rsidRDefault="0090201F" w:rsidP="0090201F">
      <w:pPr>
        <w:jc w:val="center"/>
      </w:pPr>
      <w:r w:rsidRPr="001E65F0">
        <w:rPr>
          <w:b/>
          <w:bCs/>
        </w:rPr>
        <w:t>Článok III.</w:t>
      </w:r>
    </w:p>
    <w:p w14:paraId="4D1971DD" w14:textId="77777777" w:rsidR="0090201F" w:rsidRPr="001E65F0" w:rsidRDefault="0090201F" w:rsidP="0090201F">
      <w:pPr>
        <w:jc w:val="center"/>
      </w:pPr>
      <w:r w:rsidRPr="001E65F0">
        <w:rPr>
          <w:b/>
          <w:bCs/>
        </w:rPr>
        <w:t>Cena a platobné podmienky</w:t>
      </w:r>
    </w:p>
    <w:p w14:paraId="64320845" w14:textId="77777777" w:rsidR="0090201F" w:rsidRDefault="0090201F" w:rsidP="0090201F">
      <w:pPr>
        <w:pStyle w:val="ListParagraph"/>
        <w:numPr>
          <w:ilvl w:val="0"/>
          <w:numId w:val="17"/>
        </w:numPr>
        <w:spacing w:after="120" w:line="276" w:lineRule="auto"/>
        <w:ind w:left="425" w:hanging="425"/>
        <w:jc w:val="both"/>
        <w:sectPr w:rsidR="0090201F" w:rsidSect="0090201F">
          <w:type w:val="continuous"/>
          <w:pgSz w:w="11906" w:h="16838"/>
          <w:pgMar w:top="1418" w:right="1418" w:bottom="1418" w:left="1418" w:header="709" w:footer="709" w:gutter="0"/>
          <w:cols w:space="708"/>
          <w:docGrid w:linePitch="360"/>
        </w:sectPr>
      </w:pPr>
      <w:r w:rsidRPr="001E65F0">
        <w:t xml:space="preserve">Celková cena za Predmet Zmluvy je stanovená </w:t>
      </w:r>
      <w:r>
        <w:t>ako výsledok zadávania zákazky uvedenej pod písm. A. Úvodných ustanovení tejto Zmluvy</w:t>
      </w:r>
      <w:r w:rsidRPr="001E65F0">
        <w:t xml:space="preserve"> v súlade so zákonom NR SR č. 18/1996 Z. z. o cenách v znení neskorších predpisov a vyhláškou Ministerstva financií SR č. 87/1996 Z. z., ktorou sa vykonáva zákon NR SR č. 18/1996 Z. z. o cenách v znení neskorších predpisov nasledovne: </w:t>
      </w:r>
    </w:p>
    <w:p w14:paraId="6E7428DD" w14:textId="77777777" w:rsidR="0090201F" w:rsidRDefault="0090201F" w:rsidP="0090201F">
      <w:pPr>
        <w:pStyle w:val="ListParagraph"/>
        <w:numPr>
          <w:ilvl w:val="1"/>
          <w:numId w:val="17"/>
        </w:numPr>
        <w:spacing w:after="120" w:line="276" w:lineRule="auto"/>
        <w:ind w:left="709" w:hanging="283"/>
        <w:jc w:val="both"/>
        <w:sectPr w:rsidR="0090201F" w:rsidSect="0090201F">
          <w:type w:val="continuous"/>
          <w:pgSz w:w="11906" w:h="16838"/>
          <w:pgMar w:top="1418" w:right="1418" w:bottom="1418" w:left="1418" w:header="709" w:footer="709" w:gutter="0"/>
          <w:cols w:space="708"/>
          <w:formProt w:val="0"/>
          <w:docGrid w:linePitch="360"/>
        </w:sectPr>
      </w:pPr>
      <w:r w:rsidRPr="001E65F0">
        <w:rPr>
          <w:highlight w:val="yellow"/>
        </w:rPr>
        <w:t>..............</w:t>
      </w:r>
      <w:r w:rsidRPr="001E65F0">
        <w:t xml:space="preserve"> Eur bez DPH  (slovom: </w:t>
      </w:r>
      <w:r w:rsidRPr="001E65F0">
        <w:rPr>
          <w:highlight w:val="yellow"/>
        </w:rPr>
        <w:t>..............</w:t>
      </w:r>
      <w:r w:rsidRPr="001E65F0">
        <w:t xml:space="preserve"> Eur bez DPH) </w:t>
      </w:r>
      <w:r w:rsidRPr="001E65F0">
        <w:rPr>
          <w:highlight w:val="yellow"/>
        </w:rPr>
        <w:t>..............</w:t>
      </w:r>
      <w:r w:rsidRPr="001E65F0">
        <w:t xml:space="preserve"> Eur s DPH (slovom: </w:t>
      </w:r>
      <w:r w:rsidRPr="001E65F0">
        <w:rPr>
          <w:highlight w:val="yellow"/>
        </w:rPr>
        <w:t>..............</w:t>
      </w:r>
      <w:r w:rsidRPr="001E65F0">
        <w:t xml:space="preserve"> Eur s DPH)</w:t>
      </w:r>
      <w:r>
        <w:t>.</w:t>
      </w:r>
      <w:r w:rsidRPr="001E65F0">
        <w:t xml:space="preserve"> </w:t>
      </w:r>
    </w:p>
    <w:p w14:paraId="79509267" w14:textId="77777777" w:rsidR="0090201F" w:rsidRPr="002B49D2" w:rsidRDefault="0090201F" w:rsidP="0090201F">
      <w:pPr>
        <w:pStyle w:val="ListParagraph"/>
        <w:numPr>
          <w:ilvl w:val="0"/>
          <w:numId w:val="17"/>
        </w:numPr>
        <w:spacing w:after="120" w:line="276" w:lineRule="auto"/>
        <w:ind w:left="425" w:hanging="425"/>
        <w:jc w:val="both"/>
      </w:pPr>
      <w:r w:rsidRPr="002B49D2">
        <w:t>V prípade, že sa v priebehu plnenia zmluvy z neplatiteľa DPH stane platiteľ DPH a naopak, cena za dielo sa z tohto dôvodu nebude meniť.</w:t>
      </w:r>
    </w:p>
    <w:p w14:paraId="230D7DD1" w14:textId="77777777" w:rsidR="0090201F" w:rsidRDefault="0090201F" w:rsidP="0090201F">
      <w:pPr>
        <w:pStyle w:val="ListParagraph"/>
        <w:numPr>
          <w:ilvl w:val="0"/>
          <w:numId w:val="17"/>
        </w:numPr>
        <w:spacing w:after="120" w:line="276" w:lineRule="auto"/>
        <w:ind w:left="425" w:hanging="425"/>
        <w:jc w:val="both"/>
      </w:pPr>
      <w:r w:rsidRPr="002B49D2">
        <w:t xml:space="preserve">V prípade zmeny výšky sadzby DPH všeobecne záväzným právnym predpisom, bude cena upravená formou písomného dodatku k tejto </w:t>
      </w:r>
      <w:r>
        <w:t>Z</w:t>
      </w:r>
      <w:r w:rsidRPr="002B49D2">
        <w:t>mluve</w:t>
      </w:r>
      <w:r>
        <w:t>.</w:t>
      </w:r>
    </w:p>
    <w:p w14:paraId="57A09344" w14:textId="77777777" w:rsidR="0090201F" w:rsidRPr="002B49D2" w:rsidRDefault="0090201F" w:rsidP="0090201F">
      <w:pPr>
        <w:pStyle w:val="ListParagraph"/>
        <w:numPr>
          <w:ilvl w:val="0"/>
          <w:numId w:val="17"/>
        </w:numPr>
        <w:spacing w:after="120" w:line="276" w:lineRule="auto"/>
        <w:ind w:left="425" w:hanging="425"/>
        <w:jc w:val="both"/>
      </w:pPr>
      <w:r w:rsidRPr="002B49D2">
        <w:t xml:space="preserve">Zhotoviteľovi nevznikne nárok na úhradu akýchkoľvek dodatočných nákladov, ktoré nie sú započítané do ceny </w:t>
      </w:r>
      <w:r>
        <w:t>Predmetu Zmluvy</w:t>
      </w:r>
      <w:r w:rsidRPr="002B49D2">
        <w:t xml:space="preserve">. Cena za </w:t>
      </w:r>
      <w:r>
        <w:t>Predmet Zmluvy</w:t>
      </w:r>
      <w:r w:rsidRPr="002B49D2">
        <w:t xml:space="preserve"> zohľadňuje primerané, preukázateľné náklady Zhotoviteľa a je konečná.</w:t>
      </w:r>
    </w:p>
    <w:p w14:paraId="463E7776" w14:textId="77777777" w:rsidR="0090201F" w:rsidRDefault="0090201F" w:rsidP="0090201F">
      <w:pPr>
        <w:pStyle w:val="ListParagraph"/>
        <w:numPr>
          <w:ilvl w:val="0"/>
          <w:numId w:val="17"/>
        </w:numPr>
        <w:spacing w:after="120" w:line="276" w:lineRule="auto"/>
        <w:ind w:left="425" w:hanging="425"/>
        <w:jc w:val="both"/>
      </w:pPr>
      <w:r w:rsidRPr="001E65F0">
        <w:t>Cena za Predmet Zmluvy je konečná a zahŕňa všetky náklady Zhotovi</w:t>
      </w:r>
      <w:r>
        <w:t>teľa za Predmet Zmluvy podľa článku</w:t>
      </w:r>
      <w:r w:rsidRPr="001E65F0">
        <w:t xml:space="preserve"> I. </w:t>
      </w:r>
      <w:r>
        <w:t xml:space="preserve">tejto </w:t>
      </w:r>
      <w:r w:rsidRPr="001E65F0">
        <w:t>Zmluvy a prílohy č. 1. Právo na zaplatenie ceny vznikne Zhotoviteľovi po riadnom a včasnom odovzdaní Diela bez vád</w:t>
      </w:r>
      <w:r>
        <w:t>, t.j. po podpísaní Protokolu o prevzatí</w:t>
      </w:r>
      <w:r w:rsidRPr="001E65F0">
        <w:t xml:space="preserve">. </w:t>
      </w:r>
    </w:p>
    <w:p w14:paraId="6579C8F3" w14:textId="77777777" w:rsidR="0090201F" w:rsidRDefault="0090201F" w:rsidP="0090201F">
      <w:pPr>
        <w:pStyle w:val="ListParagraph"/>
        <w:numPr>
          <w:ilvl w:val="0"/>
          <w:numId w:val="17"/>
        </w:numPr>
        <w:spacing w:after="120" w:line="276" w:lineRule="auto"/>
        <w:ind w:left="425" w:hanging="425"/>
        <w:jc w:val="both"/>
      </w:pPr>
      <w:r w:rsidRPr="00327A0A">
        <w:t xml:space="preserve">Zmluvné strany sa dohodli, že </w:t>
      </w:r>
      <w:r>
        <w:t>c</w:t>
      </w:r>
      <w:r w:rsidRPr="00327A0A">
        <w:t xml:space="preserve">ena </w:t>
      </w:r>
      <w:r>
        <w:t>za Predmet Zmluvy</w:t>
      </w:r>
      <w:r w:rsidRPr="00327A0A">
        <w:t xml:space="preserve"> je určená podľa </w:t>
      </w:r>
      <w:r>
        <w:t>I</w:t>
      </w:r>
      <w:r w:rsidRPr="00327A0A">
        <w:t>nformačných systémov Objednávateľa v čase podpisu</w:t>
      </w:r>
      <w:r>
        <w:t xml:space="preserve"> tejto</w:t>
      </w:r>
      <w:r w:rsidRPr="00327A0A">
        <w:t xml:space="preserve"> Zmluvy</w:t>
      </w:r>
      <w:r>
        <w:t xml:space="preserve"> (v zmysle Prílohy č. 1 tejto Zmluvy)</w:t>
      </w:r>
      <w:r w:rsidRPr="00327A0A">
        <w:t xml:space="preserve">. V prípade, ak počas trvania Zmluvy dôjde k zmene rozsahu </w:t>
      </w:r>
      <w:r>
        <w:t>I</w:t>
      </w:r>
      <w:r w:rsidRPr="00327A0A">
        <w:t xml:space="preserve">nformačných systémov zavedením, rozšírením alebo nasadením ďalšieho </w:t>
      </w:r>
      <w:r>
        <w:t>I</w:t>
      </w:r>
      <w:r w:rsidRPr="00327A0A">
        <w:t>nformačného systému alebo jeho časti (napr. nový modul, nová alebo rozšírená funkcionalita</w:t>
      </w:r>
      <w:r>
        <w:t xml:space="preserve"> </w:t>
      </w:r>
      <w:r w:rsidRPr="00C14DEA">
        <w:t>Informačného systému a pod.</w:t>
      </w:r>
      <w:r>
        <w:t xml:space="preserve">, </w:t>
      </w:r>
      <w:r w:rsidRPr="00C4436F">
        <w:t xml:space="preserve">Zmluvné strany sa zaväzujú na základe vzájomnej dohody k primeranému navýšeniu </w:t>
      </w:r>
      <w:r>
        <w:t>c</w:t>
      </w:r>
      <w:r w:rsidRPr="00C4436F">
        <w:t xml:space="preserve">eny ešte pred takýmto zavedením, rozšírením alebo nasadením </w:t>
      </w:r>
      <w:r>
        <w:t>I</w:t>
      </w:r>
      <w:r w:rsidRPr="00C4436F">
        <w:t xml:space="preserve">nformačného systému v súlade </w:t>
      </w:r>
      <w:r w:rsidRPr="00C4436F">
        <w:lastRenderedPageBreak/>
        <w:t>s § 18 zákona o verejnom obstarávaní</w:t>
      </w:r>
      <w:r>
        <w:t xml:space="preserve"> </w:t>
      </w:r>
      <w:r w:rsidRPr="00C4436F">
        <w:t>postupom podľa</w:t>
      </w:r>
      <w:r>
        <w:t xml:space="preserve"> ods. 2 článku XIII. tejto Zmluvy</w:t>
      </w:r>
      <w:r w:rsidRPr="00C4436F">
        <w:t>.</w:t>
      </w:r>
      <w:r>
        <w:t xml:space="preserve"> </w:t>
      </w:r>
      <w:r w:rsidRPr="00C4436F">
        <w:t xml:space="preserve">V prípade, ak k navýšeniu </w:t>
      </w:r>
      <w:r>
        <w:t>c</w:t>
      </w:r>
      <w:r w:rsidRPr="00C4436F">
        <w:t xml:space="preserve">eny podľa predchádzajúcej vety nedôjde, </w:t>
      </w:r>
      <w:r>
        <w:t>Zhotoviteľ</w:t>
      </w:r>
      <w:r w:rsidRPr="00C4436F">
        <w:t xml:space="preserve"> nie je povinný k poskytovaniu </w:t>
      </w:r>
      <w:r>
        <w:t>služieb predstavujúcich Predmet Zmluvy</w:t>
      </w:r>
      <w:r w:rsidRPr="00C4436F">
        <w:t xml:space="preserve"> vo vzťahu k </w:t>
      </w:r>
      <w:r>
        <w:t>I</w:t>
      </w:r>
      <w:r w:rsidRPr="00C4436F">
        <w:t>nformačným systémom podľa predchádzajúcej vety a nezodpovedá za akékoľvek škody, ktoré by v dôsledku absencie poskytovania služieb predstavujúcich</w:t>
      </w:r>
      <w:r>
        <w:t xml:space="preserve"> Predmet Zmluvy </w:t>
      </w:r>
      <w:r w:rsidRPr="00C4436F">
        <w:t xml:space="preserve">vo vzťahu k týmto </w:t>
      </w:r>
      <w:r>
        <w:t>I</w:t>
      </w:r>
      <w:r w:rsidRPr="00C4436F">
        <w:t>nformačným systémom Objednávateľovi alebo tretej osobe vznikli.</w:t>
      </w:r>
    </w:p>
    <w:p w14:paraId="0C1EFF60" w14:textId="77777777" w:rsidR="0090201F" w:rsidRPr="00C4436F" w:rsidRDefault="0090201F" w:rsidP="0090201F">
      <w:pPr>
        <w:pStyle w:val="ListParagraph"/>
        <w:numPr>
          <w:ilvl w:val="1"/>
          <w:numId w:val="17"/>
        </w:numPr>
        <w:spacing w:after="120" w:line="276" w:lineRule="auto"/>
        <w:ind w:left="851" w:hanging="425"/>
        <w:contextualSpacing/>
        <w:jc w:val="both"/>
      </w:pPr>
      <w:r w:rsidRPr="00C4436F">
        <w:t xml:space="preserve">Informačným systémom </w:t>
      </w:r>
      <w:r>
        <w:t xml:space="preserve">(ďalej len „Informačný systém“) </w:t>
      </w:r>
      <w:r w:rsidRPr="00C4436F">
        <w:t xml:space="preserve">sa na účely </w:t>
      </w:r>
      <w:r>
        <w:t xml:space="preserve">tejto </w:t>
      </w:r>
      <w:r w:rsidRPr="00C4436F">
        <w:t>Zmluvy rozumejú siete a informačné systémy Objednávateľa, prostredníctvom ktorých je prevádzkovaná Základná služba, a to:</w:t>
      </w:r>
    </w:p>
    <w:p w14:paraId="1C37CB56" w14:textId="77777777" w:rsidR="0090201F" w:rsidRPr="009C4180" w:rsidRDefault="0090201F" w:rsidP="0090201F">
      <w:pPr>
        <w:pStyle w:val="ListParagraph"/>
        <w:numPr>
          <w:ilvl w:val="0"/>
          <w:numId w:val="18"/>
        </w:numPr>
        <w:spacing w:after="120" w:line="276" w:lineRule="auto"/>
        <w:ind w:left="1276" w:hanging="141"/>
        <w:contextualSpacing/>
        <w:jc w:val="both"/>
      </w:pPr>
      <w:r w:rsidRPr="009C4180">
        <w:t>elektronická komunikačná sieť;</w:t>
      </w:r>
    </w:p>
    <w:p w14:paraId="23806455" w14:textId="77777777" w:rsidR="0090201F" w:rsidRDefault="0090201F" w:rsidP="0090201F">
      <w:pPr>
        <w:pStyle w:val="ListParagraph"/>
        <w:numPr>
          <w:ilvl w:val="0"/>
          <w:numId w:val="18"/>
        </w:numPr>
        <w:spacing w:after="120" w:line="276" w:lineRule="auto"/>
        <w:ind w:left="1276" w:hanging="141"/>
        <w:contextualSpacing/>
        <w:jc w:val="both"/>
      </w:pPr>
      <w:r w:rsidRPr="009C4180">
        <w:t>informačný systém; a</w:t>
      </w:r>
    </w:p>
    <w:p w14:paraId="0F95CC4D" w14:textId="77777777" w:rsidR="0090201F" w:rsidRPr="009C4180" w:rsidRDefault="0090201F" w:rsidP="0090201F">
      <w:pPr>
        <w:pStyle w:val="ListParagraph"/>
        <w:numPr>
          <w:ilvl w:val="0"/>
          <w:numId w:val="18"/>
        </w:numPr>
        <w:spacing w:after="120" w:line="276" w:lineRule="auto"/>
        <w:ind w:left="1276" w:hanging="141"/>
        <w:contextualSpacing/>
        <w:jc w:val="both"/>
      </w:pPr>
      <w:r w:rsidRPr="009C4180">
        <w:t>každé zariadenie a komunikačný systém alebo Informácie, ktoré sú v sieťach a informačných systémoch podľa bodov i. a ii. tohto písm. vytvárané, ukladané, spracúvané, získavané alebo prenášané prostredníctvom elektronickej komunikačnej siete alebo informačného systému, na účely prevádzkovania, používania, ochrany a udržiavania týchto sietí a systémov;</w:t>
      </w:r>
    </w:p>
    <w:p w14:paraId="00CB5B07" w14:textId="77777777" w:rsidR="0090201F" w:rsidRPr="009C4180" w:rsidRDefault="0090201F" w:rsidP="0090201F">
      <w:pPr>
        <w:pStyle w:val="ListParagraph"/>
        <w:numPr>
          <w:ilvl w:val="1"/>
          <w:numId w:val="17"/>
        </w:numPr>
        <w:spacing w:after="120" w:line="276" w:lineRule="auto"/>
        <w:ind w:left="851" w:hanging="425"/>
        <w:contextualSpacing/>
        <w:jc w:val="both"/>
      </w:pPr>
      <w:r w:rsidRPr="009C4180">
        <w:t xml:space="preserve">Základnou službou sa na účely </w:t>
      </w:r>
      <w:r>
        <w:t xml:space="preserve">tejto </w:t>
      </w:r>
      <w:r w:rsidRPr="009C4180">
        <w:t xml:space="preserve">Zmluvy rozumie služba, ktorá je zaradená v zozname základných služieb podľa § </w:t>
      </w:r>
      <w:r>
        <w:t>3</w:t>
      </w:r>
      <w:r w:rsidRPr="009C4180">
        <w:t xml:space="preserve"> písm. </w:t>
      </w:r>
      <w:r>
        <w:t>k</w:t>
      </w:r>
      <w:r w:rsidRPr="009C4180">
        <w:t>) Zákona</w:t>
      </w:r>
      <w:r>
        <w:t xml:space="preserve"> o KB </w:t>
      </w:r>
      <w:r w:rsidRPr="009C4180">
        <w:t>a:</w:t>
      </w:r>
    </w:p>
    <w:p w14:paraId="146FBFBC" w14:textId="77777777" w:rsidR="0090201F" w:rsidRPr="009C4180" w:rsidRDefault="0090201F" w:rsidP="0090201F">
      <w:pPr>
        <w:pStyle w:val="ListParagraph"/>
        <w:numPr>
          <w:ilvl w:val="0"/>
          <w:numId w:val="44"/>
        </w:numPr>
        <w:spacing w:after="120" w:line="276" w:lineRule="auto"/>
        <w:ind w:left="1276" w:hanging="142"/>
        <w:contextualSpacing/>
        <w:jc w:val="both"/>
      </w:pPr>
      <w:r w:rsidRPr="009C4180">
        <w:t xml:space="preserve">závisí od </w:t>
      </w:r>
      <w:r>
        <w:t>i</w:t>
      </w:r>
      <w:r w:rsidRPr="009C4180">
        <w:t>nformačných systémov a je činnosťou aspoň v jednom sektore alebo podsektore podľa prílohy č. 1 Zákona</w:t>
      </w:r>
      <w:r>
        <w:t xml:space="preserve"> o KB</w:t>
      </w:r>
      <w:r w:rsidRPr="009C4180">
        <w:t>;</w:t>
      </w:r>
    </w:p>
    <w:p w14:paraId="1E1B5EE0" w14:textId="77777777" w:rsidR="0090201F" w:rsidRDefault="0090201F" w:rsidP="0090201F">
      <w:pPr>
        <w:pStyle w:val="ListParagraph"/>
        <w:numPr>
          <w:ilvl w:val="0"/>
          <w:numId w:val="44"/>
        </w:numPr>
        <w:spacing w:after="120" w:line="276" w:lineRule="auto"/>
        <w:ind w:left="1276" w:hanging="141"/>
        <w:contextualSpacing/>
        <w:jc w:val="both"/>
      </w:pPr>
      <w:r w:rsidRPr="009C4180">
        <w:t>je informačným systémom verejnej správy podľa § 2 ods. 1 písm. b) zákona č. 275/2006 Z. z. v znení zákona č. 570/2009 Z. z. (§ 2 ods. 3 zákona č. 95/2019 Z.</w:t>
      </w:r>
      <w:r>
        <w:t xml:space="preserve"> </w:t>
      </w:r>
      <w:r w:rsidRPr="009C4180">
        <w:t>z.);</w:t>
      </w:r>
    </w:p>
    <w:p w14:paraId="1B13729C" w14:textId="77777777" w:rsidR="0090201F" w:rsidRPr="009C4180" w:rsidRDefault="0090201F" w:rsidP="0090201F">
      <w:pPr>
        <w:pStyle w:val="ListParagraph"/>
        <w:numPr>
          <w:ilvl w:val="0"/>
          <w:numId w:val="44"/>
        </w:numPr>
        <w:spacing w:after="120" w:line="276" w:lineRule="auto"/>
        <w:ind w:left="1276" w:hanging="141"/>
        <w:contextualSpacing/>
        <w:jc w:val="both"/>
      </w:pPr>
      <w:r w:rsidRPr="009C4180">
        <w:t>je prvkom kritickej infraštruktúry podľa § 2 písm. a) zákona č. 45/2011 Z. z. o kritickej infraštruktúre;</w:t>
      </w:r>
    </w:p>
    <w:p w14:paraId="5420817B" w14:textId="77777777" w:rsidR="0090201F" w:rsidRDefault="0090201F" w:rsidP="0090201F">
      <w:pPr>
        <w:pStyle w:val="ListParagraph"/>
        <w:numPr>
          <w:ilvl w:val="0"/>
          <w:numId w:val="17"/>
        </w:numPr>
        <w:spacing w:after="120" w:line="276" w:lineRule="auto"/>
        <w:ind w:left="425" w:hanging="425"/>
        <w:jc w:val="both"/>
      </w:pPr>
      <w:r w:rsidRPr="005E2E1C">
        <w:t>Zhotoviteľovi nevznikne nárok na úhradu akýchkoľvek dodatočných nákladov, k</w:t>
      </w:r>
      <w:r>
        <w:t>toré nie sú započítané do ceny Predmetu zmluvy</w:t>
      </w:r>
      <w:r w:rsidRPr="005E2E1C">
        <w:t xml:space="preserve">. Cena za </w:t>
      </w:r>
      <w:r>
        <w:t>Predmet zmluvy</w:t>
      </w:r>
      <w:r w:rsidRPr="005E2E1C">
        <w:t xml:space="preserve"> zohľadňuje primerané, preukázateľné náklady a primeraný zisk Zhotoviteľa a je konečná.</w:t>
      </w:r>
    </w:p>
    <w:p w14:paraId="7E1433B8" w14:textId="77777777" w:rsidR="0090201F" w:rsidRPr="00CA536F" w:rsidRDefault="0090201F" w:rsidP="0090201F">
      <w:pPr>
        <w:pStyle w:val="ListParagraph"/>
        <w:numPr>
          <w:ilvl w:val="0"/>
          <w:numId w:val="17"/>
        </w:numPr>
        <w:spacing w:after="120" w:line="276" w:lineRule="auto"/>
        <w:ind w:left="425" w:hanging="425"/>
        <w:jc w:val="both"/>
      </w:pPr>
      <w:r w:rsidRPr="001E65F0">
        <w:t xml:space="preserve">Cena za Predmet Zmluvy podľa odseku 1 tohto článku Zmluvy sa Zhotoviteľovi zaplatí na základe vystavenej faktúry, ktorej neoddeliteľnou súčasťou je </w:t>
      </w:r>
      <w:r>
        <w:t>Protokol o prevzatí</w:t>
      </w:r>
      <w:r w:rsidRPr="001E65F0">
        <w:t xml:space="preserve">. Úhrada faktúry sa realizuje bezhotovostným prevodom na bankový účet Zhotoviteľa uvedený v záhlaví Zmluvy. </w:t>
      </w:r>
      <w:r w:rsidRPr="00CA536F">
        <w:t>Akúkoľvek zmenu bankových údajov v priebehu zmluvného plnenia je Zhotoviteľ povinný neodkladne oznámiť Objednávateľovi a za týmto účelom nie je potrebné vyhotoviť dodatok k zmluve. Zmena čísla účtu bude vo vzťahu k Objednávateľovi účinná odo dňa písomného oznámenia zmeny Objednávateľovi.</w:t>
      </w:r>
    </w:p>
    <w:p w14:paraId="68110EE1" w14:textId="77777777" w:rsidR="0090201F" w:rsidRPr="00CA536F" w:rsidRDefault="0090201F" w:rsidP="0090201F">
      <w:pPr>
        <w:pStyle w:val="ListParagraph"/>
        <w:numPr>
          <w:ilvl w:val="0"/>
          <w:numId w:val="17"/>
        </w:numPr>
        <w:spacing w:after="120" w:line="276" w:lineRule="auto"/>
        <w:ind w:left="425" w:hanging="425"/>
        <w:jc w:val="both"/>
      </w:pPr>
      <w:r w:rsidRPr="00CA536F">
        <w:t xml:space="preserve">Splatnosť faktúry je tridsať (30) dní od jej doručenia na adresu Objednávateľa. </w:t>
      </w:r>
    </w:p>
    <w:p w14:paraId="7174C373" w14:textId="77777777" w:rsidR="0090201F" w:rsidRPr="00CA536F" w:rsidRDefault="0090201F" w:rsidP="0090201F">
      <w:pPr>
        <w:pStyle w:val="ListParagraph"/>
        <w:numPr>
          <w:ilvl w:val="0"/>
          <w:numId w:val="17"/>
        </w:numPr>
        <w:spacing w:after="120" w:line="276" w:lineRule="auto"/>
        <w:ind w:left="425" w:hanging="425"/>
        <w:jc w:val="both"/>
      </w:pPr>
      <w:r w:rsidRPr="00CA536F">
        <w:t xml:space="preserve">Faktúra musí spĺňať náležitosti </w:t>
      </w:r>
      <w:r>
        <w:t xml:space="preserve">daňového dokladu </w:t>
      </w:r>
      <w:r w:rsidRPr="00CA536F">
        <w:t>podľa príslušných právnych predpisov a dohodnutých zmluvných podmienok</w:t>
      </w:r>
      <w:r>
        <w:t xml:space="preserve"> a musí</w:t>
      </w:r>
      <w:r w:rsidRPr="00CA536F">
        <w:t xml:space="preserve"> obsahovať minimálne: </w:t>
      </w:r>
    </w:p>
    <w:p w14:paraId="277AFA55" w14:textId="77777777" w:rsidR="0090201F" w:rsidRPr="00CA536F" w:rsidRDefault="0090201F" w:rsidP="0090201F">
      <w:pPr>
        <w:pStyle w:val="Default"/>
        <w:numPr>
          <w:ilvl w:val="0"/>
          <w:numId w:val="37"/>
        </w:numPr>
        <w:spacing w:after="120" w:line="276" w:lineRule="auto"/>
        <w:ind w:left="714" w:hanging="357"/>
        <w:jc w:val="both"/>
        <w:rPr>
          <w:color w:val="auto"/>
        </w:rPr>
      </w:pPr>
      <w:r w:rsidRPr="00CA536F">
        <w:rPr>
          <w:color w:val="auto"/>
        </w:rPr>
        <w:t xml:space="preserve">číslo faktúry </w:t>
      </w:r>
    </w:p>
    <w:p w14:paraId="33E2438E" w14:textId="77777777" w:rsidR="0090201F" w:rsidRPr="00CA536F" w:rsidRDefault="0090201F" w:rsidP="0090201F">
      <w:pPr>
        <w:pStyle w:val="Default"/>
        <w:numPr>
          <w:ilvl w:val="0"/>
          <w:numId w:val="37"/>
        </w:numPr>
        <w:spacing w:after="120" w:line="276" w:lineRule="auto"/>
        <w:ind w:left="714" w:hanging="357"/>
        <w:jc w:val="both"/>
        <w:rPr>
          <w:color w:val="auto"/>
        </w:rPr>
      </w:pPr>
      <w:r w:rsidRPr="00CA536F">
        <w:rPr>
          <w:color w:val="auto"/>
        </w:rPr>
        <w:t xml:space="preserve">obchodné meno a sídlo, IČO, DIČ Zhotoviteľa </w:t>
      </w:r>
    </w:p>
    <w:p w14:paraId="0A466CAA" w14:textId="77777777" w:rsidR="0090201F" w:rsidRPr="00CA536F" w:rsidRDefault="0090201F" w:rsidP="0090201F">
      <w:pPr>
        <w:pStyle w:val="Default"/>
        <w:numPr>
          <w:ilvl w:val="0"/>
          <w:numId w:val="37"/>
        </w:numPr>
        <w:spacing w:after="120" w:line="276" w:lineRule="auto"/>
        <w:ind w:left="714" w:hanging="357"/>
        <w:jc w:val="both"/>
        <w:rPr>
          <w:color w:val="auto"/>
        </w:rPr>
      </w:pPr>
      <w:r w:rsidRPr="00CA536F">
        <w:rPr>
          <w:color w:val="auto"/>
        </w:rPr>
        <w:t xml:space="preserve">obchodné meno a sídlo, IČO, DIČ Objednávateľa </w:t>
      </w:r>
    </w:p>
    <w:p w14:paraId="4AC37393" w14:textId="77777777" w:rsidR="0090201F" w:rsidRPr="00CA536F" w:rsidRDefault="0090201F" w:rsidP="0090201F">
      <w:pPr>
        <w:pStyle w:val="Default"/>
        <w:numPr>
          <w:ilvl w:val="0"/>
          <w:numId w:val="37"/>
        </w:numPr>
        <w:spacing w:after="120" w:line="276" w:lineRule="auto"/>
        <w:ind w:left="714" w:hanging="357"/>
        <w:jc w:val="both"/>
        <w:rPr>
          <w:color w:val="auto"/>
        </w:rPr>
      </w:pPr>
      <w:r w:rsidRPr="00CA536F">
        <w:rPr>
          <w:color w:val="auto"/>
        </w:rPr>
        <w:lastRenderedPageBreak/>
        <w:t xml:space="preserve">deň odoslania a deň splatnosti faktúry </w:t>
      </w:r>
    </w:p>
    <w:p w14:paraId="4735A29F" w14:textId="77777777" w:rsidR="0090201F" w:rsidRPr="00CA536F" w:rsidRDefault="0090201F" w:rsidP="0090201F">
      <w:pPr>
        <w:pStyle w:val="Default"/>
        <w:numPr>
          <w:ilvl w:val="0"/>
          <w:numId w:val="37"/>
        </w:numPr>
        <w:spacing w:after="120" w:line="276" w:lineRule="auto"/>
        <w:ind w:left="714" w:hanging="357"/>
        <w:jc w:val="both"/>
        <w:rPr>
          <w:color w:val="auto"/>
        </w:rPr>
      </w:pPr>
      <w:r w:rsidRPr="00CA536F">
        <w:rPr>
          <w:color w:val="auto"/>
        </w:rPr>
        <w:t xml:space="preserve">číslo a názov zmluvy </w:t>
      </w:r>
    </w:p>
    <w:p w14:paraId="6FAC8DE4" w14:textId="77777777" w:rsidR="0090201F" w:rsidRPr="00CA536F" w:rsidRDefault="0090201F" w:rsidP="0090201F">
      <w:pPr>
        <w:pStyle w:val="Default"/>
        <w:numPr>
          <w:ilvl w:val="0"/>
          <w:numId w:val="37"/>
        </w:numPr>
        <w:spacing w:after="120" w:line="276" w:lineRule="auto"/>
        <w:ind w:left="714" w:hanging="357"/>
        <w:jc w:val="both"/>
        <w:rPr>
          <w:color w:val="auto"/>
        </w:rPr>
      </w:pPr>
      <w:r w:rsidRPr="00CA536F">
        <w:rPr>
          <w:color w:val="auto"/>
        </w:rPr>
        <w:t xml:space="preserve">názov finančného ústavu a číslo účtu Zhotoviteľa, na ktorý má byť platba poukázaná </w:t>
      </w:r>
    </w:p>
    <w:p w14:paraId="49CC65C1" w14:textId="77777777" w:rsidR="0090201F" w:rsidRPr="00CA536F" w:rsidRDefault="0090201F" w:rsidP="0090201F">
      <w:pPr>
        <w:pStyle w:val="Default"/>
        <w:numPr>
          <w:ilvl w:val="0"/>
          <w:numId w:val="37"/>
        </w:numPr>
        <w:spacing w:after="120" w:line="276" w:lineRule="auto"/>
        <w:ind w:left="714" w:hanging="357"/>
        <w:jc w:val="both"/>
        <w:rPr>
          <w:color w:val="auto"/>
        </w:rPr>
      </w:pPr>
      <w:r w:rsidRPr="00CA536F">
        <w:rPr>
          <w:color w:val="auto"/>
        </w:rPr>
        <w:t xml:space="preserve">výška ceny bez dane v EUR, sadzba dane, fakturovaná suma celkom vrátane DPH </w:t>
      </w:r>
    </w:p>
    <w:p w14:paraId="416875C1" w14:textId="77777777" w:rsidR="0090201F" w:rsidRPr="00CA536F" w:rsidRDefault="0090201F" w:rsidP="0090201F">
      <w:pPr>
        <w:pStyle w:val="Default"/>
        <w:numPr>
          <w:ilvl w:val="0"/>
          <w:numId w:val="37"/>
        </w:numPr>
        <w:spacing w:after="120" w:line="276" w:lineRule="auto"/>
        <w:ind w:left="714" w:hanging="357"/>
        <w:jc w:val="both"/>
        <w:rPr>
          <w:color w:val="auto"/>
        </w:rPr>
      </w:pPr>
      <w:r w:rsidRPr="00CA536F">
        <w:rPr>
          <w:color w:val="auto"/>
        </w:rPr>
        <w:t xml:space="preserve">podpis oprávnenej osoby </w:t>
      </w:r>
    </w:p>
    <w:p w14:paraId="5F7A4261" w14:textId="77777777" w:rsidR="0090201F" w:rsidRPr="00CA536F" w:rsidRDefault="0090201F" w:rsidP="0090201F">
      <w:pPr>
        <w:pStyle w:val="Default"/>
        <w:numPr>
          <w:ilvl w:val="0"/>
          <w:numId w:val="37"/>
        </w:numPr>
        <w:spacing w:after="120" w:line="276" w:lineRule="auto"/>
        <w:ind w:left="714" w:hanging="357"/>
        <w:jc w:val="both"/>
        <w:rPr>
          <w:color w:val="auto"/>
        </w:rPr>
      </w:pPr>
      <w:r w:rsidRPr="00CA536F">
        <w:rPr>
          <w:color w:val="auto"/>
        </w:rPr>
        <w:t>povinnou prílohou faktúry je Protokol o prevzatí podpísaný oprávnenými zástup</w:t>
      </w:r>
      <w:r>
        <w:rPr>
          <w:color w:val="auto"/>
        </w:rPr>
        <w:t>c</w:t>
      </w:r>
      <w:r w:rsidRPr="00CA536F">
        <w:rPr>
          <w:color w:val="auto"/>
        </w:rPr>
        <w:t xml:space="preserve">ami oboch zmluvných strán </w:t>
      </w:r>
    </w:p>
    <w:p w14:paraId="70517833" w14:textId="77777777" w:rsidR="0090201F" w:rsidRPr="001E65F0" w:rsidRDefault="0090201F" w:rsidP="0090201F">
      <w:pPr>
        <w:pStyle w:val="ListParagraph"/>
        <w:numPr>
          <w:ilvl w:val="0"/>
          <w:numId w:val="17"/>
        </w:numPr>
        <w:spacing w:after="360" w:line="276" w:lineRule="auto"/>
        <w:ind w:left="425" w:hanging="425"/>
        <w:jc w:val="both"/>
      </w:pPr>
      <w:r w:rsidRPr="001E65F0">
        <w:t xml:space="preserve">V prípade, že faktúra nebude spĺňať náležitosti podľa príslušných právnych predpisov, prípadne bude obsahovať nesprávne, alebo neúplné údaje, Objednávateľ je oprávnený faktúru vrátiť pred jej splatnosťou Zhotoviteľovi na prepracovanie, ktorý vyhotoví novú faktúru, ktorej plynie nová tridsať (30) dňová lehota splatnosti, a to odo dňa je doručenia na adresu Objednávateľa. </w:t>
      </w:r>
    </w:p>
    <w:p w14:paraId="007D2B20" w14:textId="77777777" w:rsidR="0090201F" w:rsidRPr="001E65F0" w:rsidRDefault="0090201F" w:rsidP="0090201F">
      <w:pPr>
        <w:jc w:val="center"/>
      </w:pPr>
      <w:r w:rsidRPr="001E65F0">
        <w:rPr>
          <w:b/>
          <w:bCs/>
        </w:rPr>
        <w:t>Článok IV.</w:t>
      </w:r>
    </w:p>
    <w:p w14:paraId="5CEC21FF" w14:textId="77777777" w:rsidR="0090201F" w:rsidRPr="001E65F0" w:rsidRDefault="0090201F" w:rsidP="0090201F">
      <w:pPr>
        <w:jc w:val="center"/>
      </w:pPr>
      <w:r w:rsidRPr="001E65F0">
        <w:rPr>
          <w:b/>
          <w:bCs/>
        </w:rPr>
        <w:t>Práva a povinnosti Zmluvných strán</w:t>
      </w:r>
    </w:p>
    <w:p w14:paraId="69E11664" w14:textId="77777777" w:rsidR="0090201F" w:rsidRPr="009C20D5" w:rsidRDefault="0090201F" w:rsidP="0090201F">
      <w:pPr>
        <w:pStyle w:val="ListParagraph"/>
        <w:numPr>
          <w:ilvl w:val="2"/>
          <w:numId w:val="21"/>
        </w:numPr>
        <w:spacing w:after="120" w:line="276" w:lineRule="auto"/>
        <w:ind w:left="425" w:hanging="425"/>
        <w:rPr>
          <w:b/>
        </w:rPr>
      </w:pPr>
      <w:r w:rsidRPr="009C20D5">
        <w:rPr>
          <w:b/>
        </w:rPr>
        <w:t xml:space="preserve">Práva a povinnosti Objednávateľa: </w:t>
      </w:r>
    </w:p>
    <w:p w14:paraId="7B24EF10" w14:textId="77777777" w:rsidR="0090201F" w:rsidRPr="009C20D5" w:rsidRDefault="0090201F" w:rsidP="0090201F">
      <w:pPr>
        <w:pStyle w:val="ListParagraph"/>
        <w:numPr>
          <w:ilvl w:val="0"/>
          <w:numId w:val="38"/>
        </w:numPr>
        <w:spacing w:after="120" w:line="276" w:lineRule="auto"/>
        <w:ind w:left="714" w:hanging="288"/>
        <w:jc w:val="both"/>
      </w:pPr>
      <w:r w:rsidRPr="009C20D5">
        <w:t xml:space="preserve">Objednávateľ je povinný poskytnúť Zhotoviteľovi potrebnú súčinnosť pri plnení Predmetu </w:t>
      </w:r>
      <w:r>
        <w:t>Z</w:t>
      </w:r>
      <w:r w:rsidRPr="009C20D5">
        <w:t xml:space="preserve">mluvy, najmä poskytnúť Zhotoviteľovi na požiadanie všetky podklady, ktoré sú podľa Zhotoviteľa nevyhnutné pre zhotovenie Diela. Objednávateľ zodpovedá za správnosť a úplnosť ním poskytnutých podkladov. S poskytnutými podkladmi Zhotoviteľ nie je oprávnený nakladať inak ako za účelom zhotovenia Diela, najmä ich sprístupniť tretím osobám, a to ani po zániku/zrušení Zmluvy. </w:t>
      </w:r>
    </w:p>
    <w:p w14:paraId="52F438DD" w14:textId="77777777" w:rsidR="0090201F" w:rsidRPr="009C20D5" w:rsidRDefault="0090201F" w:rsidP="0090201F">
      <w:pPr>
        <w:pStyle w:val="ListParagraph"/>
        <w:numPr>
          <w:ilvl w:val="0"/>
          <w:numId w:val="38"/>
        </w:numPr>
        <w:spacing w:after="120" w:line="276" w:lineRule="auto"/>
        <w:ind w:left="714" w:hanging="288"/>
        <w:jc w:val="both"/>
      </w:pPr>
      <w:r w:rsidRPr="009C20D5">
        <w:t>Objednávateľ je oprá</w:t>
      </w:r>
      <w:r>
        <w:t>vnený kontrolovať zhotovovanie D</w:t>
      </w:r>
      <w:r w:rsidRPr="009C20D5">
        <w:t>iela v každom stupni jeho realizácie. Ak pri kontrole zistí, že Zhotoviteľ porušuje svoje povinnosti, má právo žiadať, aby Zhotoviteľ odstránil vad</w:t>
      </w:r>
      <w:r>
        <w:t>y vzniknuté vadnou realizáciou D</w:t>
      </w:r>
      <w:r w:rsidRPr="009C20D5">
        <w:t xml:space="preserve">iela a ďalej ho zhotovoval riadne. </w:t>
      </w:r>
    </w:p>
    <w:p w14:paraId="7E366074" w14:textId="77777777" w:rsidR="0090201F" w:rsidRPr="009C20D5" w:rsidRDefault="0090201F" w:rsidP="0090201F">
      <w:pPr>
        <w:pStyle w:val="ListParagraph"/>
        <w:numPr>
          <w:ilvl w:val="0"/>
          <w:numId w:val="38"/>
        </w:numPr>
        <w:spacing w:after="120" w:line="276" w:lineRule="auto"/>
        <w:ind w:left="714" w:hanging="288"/>
        <w:jc w:val="both"/>
      </w:pPr>
      <w:r w:rsidRPr="009C20D5">
        <w:t xml:space="preserve">Objednávateľ je povinný včas informovať Zhotoviteľa o všetkých skutočnostiach potrebných na zabezpečenie úspešného plnenia záväzkov podľa Zmluvy. </w:t>
      </w:r>
    </w:p>
    <w:p w14:paraId="071F511C" w14:textId="77777777" w:rsidR="0090201F" w:rsidRPr="009C20D5" w:rsidRDefault="0090201F" w:rsidP="0090201F">
      <w:pPr>
        <w:pStyle w:val="ListParagraph"/>
        <w:numPr>
          <w:ilvl w:val="0"/>
          <w:numId w:val="38"/>
        </w:numPr>
        <w:spacing w:after="120" w:line="276" w:lineRule="auto"/>
        <w:ind w:left="714" w:hanging="288"/>
        <w:jc w:val="both"/>
      </w:pPr>
      <w:r w:rsidRPr="009C20D5">
        <w:t xml:space="preserve">Objednávateľ sa zaväzuje zaplatiť Zhotoviteľovi za riadne zhotovené a dodané Dielo dohodnutú cenu v súlade s podmienkami Zmluvy. </w:t>
      </w:r>
    </w:p>
    <w:p w14:paraId="5777422A" w14:textId="77777777" w:rsidR="0090201F" w:rsidRPr="009C20D5" w:rsidRDefault="0090201F" w:rsidP="0090201F">
      <w:pPr>
        <w:pStyle w:val="ListParagraph"/>
        <w:numPr>
          <w:ilvl w:val="0"/>
          <w:numId w:val="38"/>
        </w:numPr>
        <w:spacing w:after="120" w:line="276" w:lineRule="auto"/>
        <w:ind w:left="714" w:hanging="288"/>
        <w:jc w:val="both"/>
      </w:pPr>
      <w:r>
        <w:t xml:space="preserve">V súvislosti so zhotovovaním Diela </w:t>
      </w:r>
      <w:r w:rsidRPr="009C20D5">
        <w:t xml:space="preserve">v sídle Objednávateľa, je Objednávateľ povinný zabezpečiť prístup do vopred určených priestorov Objednávateľa zamestnancom Zhotoviteľa a týchto zamestnancov aj riadne poučiť o všetkých povinnostiach a bezpečnostných opatreniach súvisiacich s prítomnosťou v priestoroch Objednávateľa. </w:t>
      </w:r>
    </w:p>
    <w:p w14:paraId="1532186E" w14:textId="77777777" w:rsidR="0090201F" w:rsidRPr="009C20D5" w:rsidRDefault="0090201F" w:rsidP="0090201F">
      <w:pPr>
        <w:pStyle w:val="ListParagraph"/>
        <w:numPr>
          <w:ilvl w:val="2"/>
          <w:numId w:val="21"/>
        </w:numPr>
        <w:spacing w:after="120" w:line="276" w:lineRule="auto"/>
        <w:ind w:left="425" w:hanging="425"/>
        <w:rPr>
          <w:b/>
        </w:rPr>
      </w:pPr>
      <w:r w:rsidRPr="009C20D5">
        <w:rPr>
          <w:b/>
        </w:rPr>
        <w:t xml:space="preserve">Práva a povinnosti Zhotoviteľa: </w:t>
      </w:r>
    </w:p>
    <w:p w14:paraId="3DDFFF44" w14:textId="77777777" w:rsidR="0090201F" w:rsidRDefault="0090201F" w:rsidP="0090201F">
      <w:pPr>
        <w:pStyle w:val="ListParagraph"/>
        <w:numPr>
          <w:ilvl w:val="0"/>
          <w:numId w:val="23"/>
        </w:numPr>
        <w:spacing w:after="120" w:line="276" w:lineRule="auto"/>
        <w:ind w:left="714" w:hanging="288"/>
        <w:jc w:val="both"/>
      </w:pPr>
      <w:r w:rsidRPr="009C20D5">
        <w:t xml:space="preserve">Zhotoviteľ je povinný pri zhotovovaní Diela postupovať na vysokej profesionálnej úrovni, so všetkou odbornou starostlivosťou, ktorú možno pri poctivom obchodnom styku a realizácii predmetu zmluvy od Zhotoviteľa požadovať a riadne a včas plniť všetky svoje povinnosti podľa zmluvy a dodržiavať počas zmluvného plnenia </w:t>
      </w:r>
      <w:r w:rsidRPr="009C20D5">
        <w:lastRenderedPageBreak/>
        <w:t xml:space="preserve">administratívne nariadenia Objednávateľa, ktoré nie sú v rozpore so zmluvou a ktoré podmieňujú priebeh a okolnosti zmluvného plnenia. </w:t>
      </w:r>
    </w:p>
    <w:p w14:paraId="55509C3C" w14:textId="77777777" w:rsidR="0090201F" w:rsidRDefault="0090201F" w:rsidP="0090201F">
      <w:pPr>
        <w:pStyle w:val="ListParagraph"/>
        <w:numPr>
          <w:ilvl w:val="0"/>
          <w:numId w:val="23"/>
        </w:numPr>
        <w:spacing w:after="120" w:line="276" w:lineRule="auto"/>
        <w:ind w:left="714" w:hanging="288"/>
        <w:contextualSpacing/>
        <w:jc w:val="both"/>
        <w:sectPr w:rsidR="0090201F" w:rsidSect="0090201F">
          <w:type w:val="continuous"/>
          <w:pgSz w:w="11906" w:h="16838"/>
          <w:pgMar w:top="1418" w:right="1418" w:bottom="1418" w:left="1418" w:header="709" w:footer="709" w:gutter="0"/>
          <w:cols w:space="708"/>
          <w:docGrid w:linePitch="360"/>
        </w:sectPr>
      </w:pPr>
      <w:r w:rsidRPr="009C20D5">
        <w:t>Zhotoviteľ je povinný</w:t>
      </w:r>
      <w:r>
        <w:t xml:space="preserve"> </w:t>
      </w:r>
      <w:r w:rsidRPr="00D36F56">
        <w:t>realizovať predmet plnenia s využitím osôb</w:t>
      </w:r>
      <w:r>
        <w:t>/expertov</w:t>
      </w:r>
      <w:r w:rsidRPr="00D36F56">
        <w:t xml:space="preserve">, prostredníctvom ktorých preukazoval splnenie podmienok účasti v zadávaní zákazky na uzavretie </w:t>
      </w:r>
      <w:r>
        <w:t>tejto Zmluvy</w:t>
      </w:r>
      <w:r w:rsidRPr="00D36F56">
        <w:t>,</w:t>
      </w:r>
      <w:r>
        <w:t xml:space="preserve"> a ktoré </w:t>
      </w:r>
      <w:r w:rsidRPr="00D36F56">
        <w:t>sa budú aktívne podieľať na riešení úloh projektu a budú garantovať kvalitu a odbornosť realizovaných činností a výstupov projektu</w:t>
      </w:r>
      <w:r>
        <w:t xml:space="preserve"> počas celej doby trvania Zmluvy;</w:t>
      </w:r>
      <w:r w:rsidRPr="00D36F56">
        <w:t xml:space="preserve"> menovite prostredníctvom:</w:t>
      </w:r>
    </w:p>
    <w:p w14:paraId="10867D0C" w14:textId="77777777" w:rsidR="0090201F" w:rsidRDefault="0090201F" w:rsidP="0090201F">
      <w:pPr>
        <w:pStyle w:val="ListParagraph"/>
        <w:numPr>
          <w:ilvl w:val="0"/>
          <w:numId w:val="45"/>
        </w:numPr>
        <w:spacing w:after="120" w:line="276" w:lineRule="auto"/>
      </w:pPr>
      <w:r w:rsidRPr="00D36F56">
        <w:t>....</w:t>
      </w:r>
    </w:p>
    <w:p w14:paraId="1277E145" w14:textId="77777777" w:rsidR="0090201F" w:rsidRDefault="0090201F" w:rsidP="0090201F">
      <w:pPr>
        <w:pStyle w:val="ListParagraph"/>
        <w:numPr>
          <w:ilvl w:val="0"/>
          <w:numId w:val="45"/>
        </w:numPr>
        <w:spacing w:after="120" w:line="276" w:lineRule="auto"/>
        <w:sectPr w:rsidR="0090201F" w:rsidSect="0090201F">
          <w:type w:val="continuous"/>
          <w:pgSz w:w="11906" w:h="16838"/>
          <w:pgMar w:top="1418" w:right="1418" w:bottom="1418" w:left="1418" w:header="709" w:footer="709" w:gutter="0"/>
          <w:cols w:space="708"/>
          <w:formProt w:val="0"/>
          <w:docGrid w:linePitch="360"/>
        </w:sectPr>
      </w:pPr>
      <w:r>
        <w:t>....</w:t>
      </w:r>
    </w:p>
    <w:p w14:paraId="1C09D87A" w14:textId="77777777" w:rsidR="0090201F" w:rsidRPr="00D36F56" w:rsidRDefault="0090201F" w:rsidP="0090201F">
      <w:pPr>
        <w:pStyle w:val="ListParagraph"/>
        <w:numPr>
          <w:ilvl w:val="0"/>
          <w:numId w:val="23"/>
        </w:numPr>
        <w:spacing w:after="120" w:line="276" w:lineRule="auto"/>
        <w:ind w:left="714" w:hanging="288"/>
        <w:contextualSpacing/>
        <w:jc w:val="both"/>
      </w:pPr>
      <w:r>
        <w:t>Zhotoviteľ</w:t>
      </w:r>
      <w:r w:rsidRPr="00D36F56">
        <w:t xml:space="preserve"> je povinný vyžiadať si vopred písomný súhlas Objednávateľa, týkajúci sa zmeny </w:t>
      </w:r>
      <w:r>
        <w:t>expertov podľa písm. b) vyššie</w:t>
      </w:r>
      <w:r w:rsidRPr="00D36F56">
        <w:t>, ktor</w:t>
      </w:r>
      <w:r>
        <w:t>ých</w:t>
      </w:r>
      <w:r w:rsidRPr="00D36F56">
        <w:t xml:space="preserve"> používa na realizáciu tejto </w:t>
      </w:r>
      <w:r>
        <w:t>Z</w:t>
      </w:r>
      <w:r w:rsidRPr="00D36F56">
        <w:t>mluvy. V prípade, ak niektor</w:t>
      </w:r>
      <w:r>
        <w:t>ý</w:t>
      </w:r>
      <w:r w:rsidRPr="00D36F56">
        <w:t xml:space="preserve"> z</w:t>
      </w:r>
      <w:r>
        <w:t> uvedených expertov</w:t>
      </w:r>
      <w:r w:rsidRPr="00D36F56">
        <w:t xml:space="preserve"> ukončí spoluprácu s</w:t>
      </w:r>
      <w:r>
        <w:t>o</w:t>
      </w:r>
      <w:r w:rsidRPr="00D36F56">
        <w:t xml:space="preserve"> </w:t>
      </w:r>
      <w:r>
        <w:t>Zhotoviteľom</w:t>
      </w:r>
      <w:r w:rsidRPr="00D36F56">
        <w:t xml:space="preserve">, v prípade úmrtia </w:t>
      </w:r>
      <w:r>
        <w:t>experta</w:t>
      </w:r>
      <w:r w:rsidRPr="00D36F56">
        <w:t xml:space="preserve"> alebo v inom relevantnom prípade, ktorý zabraňuje expertovi riadne vykonávať plnenie tejto </w:t>
      </w:r>
      <w:r>
        <w:t>Z</w:t>
      </w:r>
      <w:r w:rsidRPr="00D36F56">
        <w:t xml:space="preserve">mluvy, je </w:t>
      </w:r>
      <w:r>
        <w:t>Zhotoviteľ</w:t>
      </w:r>
      <w:r w:rsidRPr="00D36F56">
        <w:t xml:space="preserve"> povinný o tejto skutočnosti bez zbytočného odkladu písomne informovať Objednávateľa. </w:t>
      </w:r>
      <w:r>
        <w:t>Zhotoviteľ</w:t>
      </w:r>
      <w:r w:rsidRPr="00D36F56">
        <w:t xml:space="preserve"> sa zaväzuje, že bude mať na realizáciu plnenia k dispozícii minimálne taký počet expertov, aký bol stanovený v rámci podmienok účasti v</w:t>
      </w:r>
      <w:r>
        <w:t> zadávaní zákazky na uzavretie tejto Z</w:t>
      </w:r>
      <w:r w:rsidRPr="00D36F56">
        <w:t>mluvy. Pri zmene experta, musí tento expert spĺňať minimálne požiadavky stanovené Objednávateľom v rámci podmienok účasti v</w:t>
      </w:r>
      <w:r>
        <w:t> zadávaní zákazky na uzavretie tejto Z</w:t>
      </w:r>
      <w:r w:rsidRPr="00D36F56">
        <w:t xml:space="preserve">mluvy. Žiadosť o písomný súhlas pri zmene experta predloží </w:t>
      </w:r>
      <w:r>
        <w:t>Zhotoviteľ</w:t>
      </w:r>
      <w:r w:rsidRPr="00D36F56">
        <w:t xml:space="preserve"> v písomnej forme spolu s dokladmi preukazujúcimi splnenie predmetných minimálnych požiadaviek na expertov pred ich nástupom na výkon činností podľa tejto </w:t>
      </w:r>
      <w:r>
        <w:t>Z</w:t>
      </w:r>
      <w:r w:rsidRPr="00D36F56">
        <w:t xml:space="preserve">mluvy. Po kladnom stanovisku Objednávateľa môže príslušný expert začať vykonávať príslušné činnosti v rámci plnenia tejto </w:t>
      </w:r>
      <w:r>
        <w:t>Z</w:t>
      </w:r>
      <w:r w:rsidRPr="00D36F56">
        <w:t>mluvy.</w:t>
      </w:r>
    </w:p>
    <w:p w14:paraId="40C293F1" w14:textId="77777777" w:rsidR="0090201F" w:rsidRPr="001E65F0" w:rsidRDefault="0090201F" w:rsidP="0090201F">
      <w:pPr>
        <w:pStyle w:val="ListParagraph"/>
        <w:numPr>
          <w:ilvl w:val="0"/>
          <w:numId w:val="23"/>
        </w:numPr>
        <w:spacing w:after="120" w:line="276" w:lineRule="auto"/>
        <w:ind w:left="714" w:hanging="288"/>
        <w:jc w:val="both"/>
      </w:pPr>
      <w:r w:rsidRPr="001E65F0">
        <w:t xml:space="preserve">Zhotoviteľ je povinný zhotoviť Dielo na svoje náklady a na svoje riziko podľa podmienok uvedených v Zmluve. </w:t>
      </w:r>
    </w:p>
    <w:p w14:paraId="03B2534E" w14:textId="77777777" w:rsidR="0090201F" w:rsidRPr="001E65F0" w:rsidRDefault="0090201F" w:rsidP="0090201F">
      <w:pPr>
        <w:pStyle w:val="ListParagraph"/>
        <w:numPr>
          <w:ilvl w:val="0"/>
          <w:numId w:val="23"/>
        </w:numPr>
        <w:spacing w:after="120" w:line="276" w:lineRule="auto"/>
        <w:ind w:left="714" w:hanging="288"/>
        <w:jc w:val="both"/>
      </w:pPr>
      <w:r w:rsidRPr="001E65F0">
        <w:t xml:space="preserve">Zmluvné strany sa dohodli, že od pokynov Objednávateľa sa môže Zhotoviteľ odchýliť, len ak je to naliehavo nevyhnutné v záujme Objednávateľa a Zhotoviteľ nemôže včas dostať jeho súhlas. Zhotoviteľ je však povinný o takomto postupe Objednávateľa bez zbytočného odkladu písomne informovať, </w:t>
      </w:r>
    </w:p>
    <w:p w14:paraId="6B328723" w14:textId="77777777" w:rsidR="0090201F" w:rsidRPr="002B49D2" w:rsidRDefault="0090201F" w:rsidP="0090201F">
      <w:pPr>
        <w:pStyle w:val="ListParagraph"/>
        <w:numPr>
          <w:ilvl w:val="0"/>
          <w:numId w:val="23"/>
        </w:numPr>
        <w:spacing w:after="120" w:line="276" w:lineRule="auto"/>
        <w:ind w:left="714" w:hanging="288"/>
        <w:jc w:val="both"/>
      </w:pPr>
      <w:r w:rsidRPr="002B49D2">
        <w:t>Zhotoviteľ je povinný bez zbytočného odkladu upozorniť na nevhodnú povahu alebo vady vecí, podkladov alebo pokynov daných mu Objednávateľom na realizáciu diela, ak Zhotoviteľ mohol túto nevhodnosť zistiť pri vynaložení odbornej spôsobilosti,</w:t>
      </w:r>
    </w:p>
    <w:p w14:paraId="0C774593" w14:textId="77777777" w:rsidR="0090201F" w:rsidRPr="001E65F0" w:rsidRDefault="0090201F" w:rsidP="0090201F">
      <w:pPr>
        <w:pStyle w:val="ListParagraph"/>
        <w:numPr>
          <w:ilvl w:val="0"/>
          <w:numId w:val="23"/>
        </w:numPr>
        <w:spacing w:after="120" w:line="276" w:lineRule="auto"/>
        <w:ind w:left="714" w:hanging="288"/>
        <w:jc w:val="both"/>
      </w:pPr>
      <w:r w:rsidRPr="001E65F0">
        <w:t xml:space="preserve">Zhotoviteľ je povinný podľa potreby Objednávateľa zúčastňovať sa na rokovaniach k plneniu Predmetu Zmluvy. </w:t>
      </w:r>
    </w:p>
    <w:p w14:paraId="56B4D59E" w14:textId="77777777" w:rsidR="0090201F" w:rsidRPr="001E65F0" w:rsidRDefault="0090201F" w:rsidP="0090201F">
      <w:pPr>
        <w:pStyle w:val="ListParagraph"/>
        <w:numPr>
          <w:ilvl w:val="0"/>
          <w:numId w:val="23"/>
        </w:numPr>
        <w:spacing w:after="120" w:line="276" w:lineRule="auto"/>
        <w:ind w:left="714" w:hanging="288"/>
        <w:jc w:val="both"/>
      </w:pPr>
      <w:r w:rsidRPr="001E65F0">
        <w:t xml:space="preserve">Zhotoviteľ je povinný oznámiť Objednávateľovi všetky okolnosti, ktoré zistil pri plnení svojich záväzkov, a ktoré môžu mať vplyv na zmenu pokynov Objednávateľa týkajúcich sa dosiahnutia účelu stanoveného Zmluvou alebo sú podľa názoru Zhotoviteľa nevyhnutné na riadne plnenie záväzkov podľa Zmluvy. </w:t>
      </w:r>
    </w:p>
    <w:p w14:paraId="7273F798" w14:textId="77777777" w:rsidR="0090201F" w:rsidRPr="001E65F0" w:rsidRDefault="0090201F" w:rsidP="0090201F">
      <w:pPr>
        <w:pStyle w:val="ListParagraph"/>
        <w:numPr>
          <w:ilvl w:val="0"/>
          <w:numId w:val="23"/>
        </w:numPr>
        <w:spacing w:after="120" w:line="276" w:lineRule="auto"/>
        <w:ind w:left="714" w:hanging="288"/>
        <w:jc w:val="both"/>
      </w:pPr>
      <w:r w:rsidRPr="001E65F0">
        <w:lastRenderedPageBreak/>
        <w:t xml:space="preserve">Zhotoviteľ sa zaväzuje neodkladne písomne informovať Objednávateľa o každom prípadnom zdržaní, či iných skutočnostiach, ktoré by mohli ohroziť včasné a riadne vykonanie a odovzdanie Diela. </w:t>
      </w:r>
    </w:p>
    <w:p w14:paraId="65EE8351" w14:textId="77777777" w:rsidR="0090201F" w:rsidRPr="002B49D2" w:rsidRDefault="0090201F" w:rsidP="0090201F">
      <w:pPr>
        <w:pStyle w:val="ListParagraph"/>
        <w:numPr>
          <w:ilvl w:val="0"/>
          <w:numId w:val="23"/>
        </w:numPr>
        <w:spacing w:after="120" w:line="276" w:lineRule="auto"/>
        <w:ind w:left="714" w:hanging="288"/>
        <w:jc w:val="both"/>
      </w:pPr>
      <w:r w:rsidRPr="002B49D2">
        <w:t>Zhotoviteľ sa zaväzuje zabezpečiť od svojich zamestnancov a/alebo subdodávateľov realizujúcich dielo, plnenie nasledovných povinností:</w:t>
      </w:r>
    </w:p>
    <w:p w14:paraId="0A30B96F" w14:textId="77777777" w:rsidR="0090201F" w:rsidRPr="002B49D2" w:rsidRDefault="0090201F" w:rsidP="0090201F">
      <w:pPr>
        <w:pStyle w:val="ListParagraph"/>
        <w:numPr>
          <w:ilvl w:val="1"/>
          <w:numId w:val="23"/>
        </w:numPr>
        <w:spacing w:after="120" w:line="276" w:lineRule="auto"/>
        <w:ind w:left="993" w:hanging="284"/>
        <w:jc w:val="both"/>
      </w:pPr>
      <w:r w:rsidRPr="002B49D2">
        <w:t>dodržiavanie záväzku mlčanlivosti o informáciách, s ktorými počas výkonu prác pre Objednávateľa prišli do styku, a to aj po ukončení pracovného alebo obdobného pomeru,</w:t>
      </w:r>
    </w:p>
    <w:p w14:paraId="0A46863C" w14:textId="77777777" w:rsidR="0090201F" w:rsidRPr="002B49D2" w:rsidRDefault="0090201F" w:rsidP="0090201F">
      <w:pPr>
        <w:pStyle w:val="ListParagraph"/>
        <w:numPr>
          <w:ilvl w:val="1"/>
          <w:numId w:val="23"/>
        </w:numPr>
        <w:spacing w:after="120" w:line="276" w:lineRule="auto"/>
        <w:ind w:left="993" w:hanging="284"/>
        <w:jc w:val="both"/>
      </w:pPr>
      <w:r w:rsidRPr="002B49D2">
        <w:t>zachovávať mlčanlivosť o údajoch, vrátane osobných údajoch, s ktorými počas výkonu prác pre Objednávateľa prišli do styku. Údaje, vrátane osobných údajov, ku ktorým počas plnenia tejto zmluvy prišiel Zhotoviteľ do styku, nesmie ďalej spracúvať ani ich využiť pre vlastnú potrebu.</w:t>
      </w:r>
    </w:p>
    <w:p w14:paraId="4E985408" w14:textId="77777777" w:rsidR="0090201F" w:rsidRPr="001E65F0" w:rsidRDefault="0090201F" w:rsidP="0090201F">
      <w:pPr>
        <w:pStyle w:val="ListParagraph"/>
        <w:numPr>
          <w:ilvl w:val="0"/>
          <w:numId w:val="23"/>
        </w:numPr>
        <w:spacing w:after="120" w:line="276" w:lineRule="auto"/>
        <w:ind w:left="714" w:hanging="288"/>
        <w:jc w:val="both"/>
      </w:pPr>
      <w:r w:rsidRPr="001E65F0">
        <w:t xml:space="preserve">Zhotoviteľ je povinný oznámiť Objednávateľovi najmenej dvadsaťštyri (24) hodín vopred, </w:t>
      </w:r>
      <w:r>
        <w:t>že</w:t>
      </w:r>
      <w:r w:rsidRPr="001E65F0">
        <w:t xml:space="preserve"> sa jeho zamestnanci dostavia do priestorov Objednávateľa za účelom poskytovania </w:t>
      </w:r>
      <w:r>
        <w:t>s</w:t>
      </w:r>
      <w:r w:rsidRPr="001E65F0">
        <w:t>lužieb</w:t>
      </w:r>
      <w:r>
        <w:t xml:space="preserve"> súvisiacich s touto Zmluvou</w:t>
      </w:r>
      <w:r w:rsidRPr="001E65F0">
        <w:t xml:space="preserve">, pričom v rovnakej lehote je povinný predložiť Objednávateľovi písomný zoznam týchto zamestnancov, pričom zo zoznamu musí byť zrejmé, že títo zamestnanci spĺňajú kvalifikačné predpoklady na plnenie Predmetu Zmluvy (uvedenie pracovnej pozície) a boli poučení o povinnostiach podľa tejto Zmluvy (preukazujú svojim podpisom). </w:t>
      </w:r>
    </w:p>
    <w:p w14:paraId="44DCA580" w14:textId="77777777" w:rsidR="0090201F" w:rsidRPr="001E65F0" w:rsidRDefault="0090201F" w:rsidP="0090201F">
      <w:pPr>
        <w:pStyle w:val="ListParagraph"/>
        <w:numPr>
          <w:ilvl w:val="0"/>
          <w:numId w:val="23"/>
        </w:numPr>
        <w:spacing w:after="120" w:line="276" w:lineRule="auto"/>
        <w:ind w:left="714" w:hanging="288"/>
        <w:jc w:val="both"/>
      </w:pPr>
      <w:r w:rsidRPr="001E65F0">
        <w:t>V prípade, ak dôjde k zmene zmluvy podľa § 18 ods. 8 zákona o verejnom obstarávaní, povinnosti vyplývajúce z odseku 2 tohto článku Zmluvy sa vzť</w:t>
      </w:r>
      <w:r>
        <w:t>ahujú aj na nového Zhotoviteľa.</w:t>
      </w:r>
    </w:p>
    <w:p w14:paraId="5FC5FD3C" w14:textId="77777777" w:rsidR="0090201F" w:rsidRDefault="0090201F" w:rsidP="0090201F">
      <w:pPr>
        <w:pStyle w:val="ListParagraph"/>
        <w:widowControl w:val="0"/>
        <w:numPr>
          <w:ilvl w:val="0"/>
          <w:numId w:val="23"/>
        </w:numPr>
        <w:autoSpaceDE w:val="0"/>
        <w:autoSpaceDN w:val="0"/>
        <w:adjustRightInd w:val="0"/>
        <w:spacing w:after="120"/>
        <w:ind w:left="714" w:hanging="288"/>
        <w:jc w:val="both"/>
      </w:pPr>
      <w:r w:rsidRPr="009C20D5">
        <w:t>Zhotoviteľ nesmie plnenie podľa tejto rámcovej dohody ako celok odovzdať na realizáciu inému subjektu</w:t>
      </w:r>
      <w:r>
        <w:t>,</w:t>
      </w:r>
    </w:p>
    <w:p w14:paraId="4990C98D" w14:textId="77777777" w:rsidR="0090201F" w:rsidRDefault="0090201F" w:rsidP="0090201F">
      <w:pPr>
        <w:pStyle w:val="ListParagraph"/>
        <w:widowControl w:val="0"/>
        <w:numPr>
          <w:ilvl w:val="0"/>
          <w:numId w:val="23"/>
        </w:numPr>
        <w:autoSpaceDE w:val="0"/>
        <w:autoSpaceDN w:val="0"/>
        <w:adjustRightInd w:val="0"/>
        <w:spacing w:after="120"/>
        <w:ind w:left="714" w:hanging="288"/>
        <w:jc w:val="both"/>
      </w:pPr>
      <w:r>
        <w:t>Zhotoviteľ sa zaväzuje po ukončení poskytovania Predmetu Zmluvy odovzdať Objednávateľovi všetky podklady, dáta, údaje a informácie (najmä počítačovo spracované dáta a analýzy) súvisiace s plnením tejto Zmluvy, ktoré má k dispozícii,</w:t>
      </w:r>
    </w:p>
    <w:p w14:paraId="52910F7F" w14:textId="77777777" w:rsidR="0090201F" w:rsidRPr="009C20D5" w:rsidRDefault="0090201F" w:rsidP="0090201F">
      <w:pPr>
        <w:pStyle w:val="ListParagraph"/>
        <w:widowControl w:val="0"/>
        <w:numPr>
          <w:ilvl w:val="0"/>
          <w:numId w:val="23"/>
        </w:numPr>
        <w:autoSpaceDE w:val="0"/>
        <w:autoSpaceDN w:val="0"/>
        <w:adjustRightInd w:val="0"/>
        <w:spacing w:after="120"/>
        <w:ind w:left="714" w:hanging="288"/>
        <w:jc w:val="both"/>
      </w:pPr>
      <w:r>
        <w:t>Z</w:t>
      </w:r>
      <w:r w:rsidRPr="00327A0A">
        <w:t xml:space="preserve">hotoviteľ sa zaväzuje v lehote do </w:t>
      </w:r>
      <w:r>
        <w:t>3 pracovných dní</w:t>
      </w:r>
      <w:r w:rsidRPr="00327A0A">
        <w:t xml:space="preserve"> po ukončení poskytovania </w:t>
      </w:r>
      <w:r>
        <w:t>P</w:t>
      </w:r>
      <w:r w:rsidRPr="00327A0A">
        <w:t xml:space="preserve">redmetu </w:t>
      </w:r>
      <w:r>
        <w:t>Z</w:t>
      </w:r>
      <w:r w:rsidRPr="00327A0A">
        <w:t>mluvy</w:t>
      </w:r>
      <w:r>
        <w:t xml:space="preserve"> </w:t>
      </w:r>
      <w:r w:rsidRPr="00327A0A">
        <w:t xml:space="preserve">preukázateľne </w:t>
      </w:r>
      <w:r>
        <w:t xml:space="preserve">bezpečným spôsobom </w:t>
      </w:r>
      <w:r w:rsidRPr="00327A0A">
        <w:t xml:space="preserve">vymazať, odstrániť alebo iným spôsobom znehodnotiť všetky dáta (vrátane ich záložných kópií), ktoré mu poskytol </w:t>
      </w:r>
      <w:r>
        <w:t>O</w:t>
      </w:r>
      <w:r w:rsidRPr="00327A0A">
        <w:t xml:space="preserve">bjednávateľ v rámci súčinnosti za účelom alebo v súvislosti s predmetom plnenia </w:t>
      </w:r>
      <w:r>
        <w:t>Z</w:t>
      </w:r>
      <w:r w:rsidRPr="00327A0A">
        <w:t xml:space="preserve">mluvy, a o ich vymazaní, odstránení alebo znehodnotení písomne informovať </w:t>
      </w:r>
      <w:r>
        <w:t>O</w:t>
      </w:r>
      <w:r w:rsidRPr="00327A0A">
        <w:t>bjednávateľa</w:t>
      </w:r>
      <w:r>
        <w:t>; v prípade listinných dokumentov sa Zhotoviteľ zaväzuje tieto bezodkladne vrátiť Objednávateľovi.</w:t>
      </w:r>
    </w:p>
    <w:p w14:paraId="220C5CD8" w14:textId="77777777" w:rsidR="0090201F" w:rsidRPr="005D5F29" w:rsidRDefault="0090201F" w:rsidP="0090201F">
      <w:pPr>
        <w:pStyle w:val="ListParagraph"/>
        <w:numPr>
          <w:ilvl w:val="2"/>
          <w:numId w:val="21"/>
        </w:numPr>
        <w:spacing w:after="120" w:line="276" w:lineRule="auto"/>
        <w:ind w:left="425" w:hanging="425"/>
        <w:rPr>
          <w:bCs/>
        </w:rPr>
      </w:pPr>
      <w:r w:rsidRPr="005D5F29">
        <w:rPr>
          <w:bCs/>
        </w:rPr>
        <w:t xml:space="preserve">Zmluvné strany sa dohodli, že sa budú navzájom informovať o všetkých otázkach, ktoré súvisia s plnením predmetu Zmluvy. </w:t>
      </w:r>
    </w:p>
    <w:p w14:paraId="4F529EEA" w14:textId="77777777" w:rsidR="0090201F" w:rsidRPr="005D5F29" w:rsidRDefault="0090201F" w:rsidP="0090201F">
      <w:pPr>
        <w:pStyle w:val="ListParagraph"/>
        <w:numPr>
          <w:ilvl w:val="2"/>
          <w:numId w:val="21"/>
        </w:numPr>
        <w:spacing w:after="120" w:line="276" w:lineRule="auto"/>
        <w:ind w:left="425" w:hanging="425"/>
        <w:rPr>
          <w:bCs/>
        </w:rPr>
      </w:pPr>
      <w:r w:rsidRPr="005D5F29">
        <w:rPr>
          <w:bCs/>
        </w:rPr>
        <w:t>Zmluvné strany sa pri realizácii diela zaväzujú poskytovať si vzájomne súčinnosť, ktorou sa pre účely tejto zmluvy rozumie taká súčinnosť zmluvných strán, ktorá je nevyhnutná a náležitá pre riadne plnenie tejto Zmluvy, a ktorá spočíva najmä v:</w:t>
      </w:r>
    </w:p>
    <w:p w14:paraId="2FA745AF" w14:textId="77777777" w:rsidR="0090201F" w:rsidRPr="002B49D2" w:rsidRDefault="0090201F" w:rsidP="0090201F">
      <w:pPr>
        <w:pStyle w:val="ListParagraph"/>
        <w:numPr>
          <w:ilvl w:val="0"/>
          <w:numId w:val="42"/>
        </w:numPr>
        <w:spacing w:after="120" w:line="276" w:lineRule="auto"/>
        <w:ind w:hanging="294"/>
        <w:jc w:val="both"/>
      </w:pPr>
      <w:r w:rsidRPr="002B49D2">
        <w:lastRenderedPageBreak/>
        <w:t>poskytnutí všetkých potrebných údajov, dokumentov a prístupov zo strany Objednávateľa, ktoré môžu byť oprávnene požadované zo strany Zhotoviteľa za účelom riadneho plnenia predmetu tejto zmluvy,</w:t>
      </w:r>
    </w:p>
    <w:p w14:paraId="3F2919C6" w14:textId="77777777" w:rsidR="0090201F" w:rsidRPr="002B49D2" w:rsidRDefault="0090201F" w:rsidP="0090201F">
      <w:pPr>
        <w:pStyle w:val="ListParagraph"/>
        <w:numPr>
          <w:ilvl w:val="0"/>
          <w:numId w:val="42"/>
        </w:numPr>
        <w:spacing w:after="120" w:line="276" w:lineRule="auto"/>
        <w:ind w:left="714" w:hanging="294"/>
        <w:jc w:val="both"/>
      </w:pPr>
      <w:r w:rsidRPr="002B49D2">
        <w:t xml:space="preserve">zo strany Objednávateľa v zabezpečení pripravenosti príslušných priestorov, v ktorých sa bude realizovať </w:t>
      </w:r>
      <w:r>
        <w:t>D</w:t>
      </w:r>
      <w:r w:rsidRPr="002B49D2">
        <w:t xml:space="preserve">ielo, vrátane ich uvoľnenia a sprístupnenia, zabezpečení funkčných prípojných miest na elektrickú energiu, zabezpečení prístupu zamestnancov Zhotoviteľa, resp. ním určených osôb do príslušných priestorov v súvislosti s plnením predmetu tejto zmluvy v rozsahu potrebnom k vykonaniu diela, </w:t>
      </w:r>
    </w:p>
    <w:p w14:paraId="26CE9A8C" w14:textId="77777777" w:rsidR="0090201F" w:rsidRDefault="0090201F" w:rsidP="0090201F">
      <w:pPr>
        <w:pStyle w:val="ListParagraph"/>
        <w:numPr>
          <w:ilvl w:val="0"/>
          <w:numId w:val="42"/>
        </w:numPr>
        <w:spacing w:after="120" w:line="276" w:lineRule="auto"/>
        <w:ind w:left="714" w:hanging="294"/>
        <w:jc w:val="both"/>
      </w:pPr>
      <w:r w:rsidRPr="002B49D2">
        <w:t>umožnením prístupu k hardvérovému a softvérovému vybaveniu Objednávateľa v rozsahu potrebnom k vykonaniu diela.</w:t>
      </w:r>
    </w:p>
    <w:p w14:paraId="5F0BA9A0" w14:textId="77777777" w:rsidR="0090201F" w:rsidRDefault="0090201F" w:rsidP="0090201F">
      <w:pPr>
        <w:pStyle w:val="ListParagraph"/>
        <w:numPr>
          <w:ilvl w:val="0"/>
          <w:numId w:val="42"/>
        </w:numPr>
        <w:spacing w:after="120" w:line="276" w:lineRule="auto"/>
        <w:ind w:left="714" w:hanging="294"/>
        <w:jc w:val="both"/>
      </w:pPr>
      <w:r>
        <w:t>Zabezpečení súčinnosti tretích strán (dodávateľov informačných systémov) na strane Objednávateľa.</w:t>
      </w:r>
    </w:p>
    <w:p w14:paraId="5D7744E0" w14:textId="77777777" w:rsidR="0090201F" w:rsidRPr="001E65F0" w:rsidRDefault="0090201F" w:rsidP="0090201F">
      <w:pPr>
        <w:pStyle w:val="ListParagraph"/>
        <w:spacing w:after="120"/>
        <w:ind w:left="714"/>
        <w:jc w:val="both"/>
      </w:pPr>
    </w:p>
    <w:p w14:paraId="439A38D7" w14:textId="77777777" w:rsidR="0090201F" w:rsidRPr="001E65F0" w:rsidRDefault="0090201F" w:rsidP="0090201F">
      <w:pPr>
        <w:jc w:val="center"/>
      </w:pPr>
      <w:r w:rsidRPr="001E65F0">
        <w:rPr>
          <w:b/>
          <w:bCs/>
        </w:rPr>
        <w:t>Článok V.</w:t>
      </w:r>
    </w:p>
    <w:p w14:paraId="0E83666D" w14:textId="77777777" w:rsidR="0090201F" w:rsidRPr="001E65F0" w:rsidRDefault="0090201F" w:rsidP="0090201F">
      <w:pPr>
        <w:jc w:val="center"/>
      </w:pPr>
      <w:r w:rsidRPr="001E65F0">
        <w:rPr>
          <w:b/>
          <w:bCs/>
        </w:rPr>
        <w:t>Zodpovednosť za chyby a záruka, zodpovednosť za škodu</w:t>
      </w:r>
    </w:p>
    <w:p w14:paraId="61FD20AA" w14:textId="77777777" w:rsidR="0090201F" w:rsidRDefault="0090201F" w:rsidP="0090201F">
      <w:pPr>
        <w:pStyle w:val="Default"/>
      </w:pPr>
    </w:p>
    <w:p w14:paraId="46DAF505" w14:textId="77777777" w:rsidR="0090201F" w:rsidRDefault="0090201F" w:rsidP="0090201F">
      <w:pPr>
        <w:pStyle w:val="Default"/>
        <w:numPr>
          <w:ilvl w:val="0"/>
          <w:numId w:val="39"/>
        </w:numPr>
        <w:spacing w:after="120" w:line="276" w:lineRule="auto"/>
        <w:ind w:left="425" w:hanging="425"/>
        <w:jc w:val="both"/>
        <w:rPr>
          <w:szCs w:val="23"/>
        </w:rPr>
      </w:pPr>
      <w:r w:rsidRPr="00F74FE9">
        <w:rPr>
          <w:szCs w:val="23"/>
        </w:rPr>
        <w:t>V prípade omeškania so zhotovením Diela podľa článku II</w:t>
      </w:r>
      <w:r>
        <w:rPr>
          <w:szCs w:val="23"/>
        </w:rPr>
        <w:t>. tejto Z</w:t>
      </w:r>
      <w:r w:rsidRPr="00F74FE9">
        <w:rPr>
          <w:szCs w:val="23"/>
        </w:rPr>
        <w:t xml:space="preserve">mluvy, prináleží Objednávateľovi zmluvná pokuta 0,05% z celkovej ceny diela s DPH uvedenej článku III tejto zmluvy za každý aj začatý deň omeškania, maximálne do 100% zmluvnej ceny Diela. </w:t>
      </w:r>
    </w:p>
    <w:p w14:paraId="58F6A3CC" w14:textId="77777777" w:rsidR="0090201F" w:rsidRPr="00ED4423" w:rsidRDefault="0090201F" w:rsidP="0090201F">
      <w:pPr>
        <w:pStyle w:val="Default"/>
        <w:numPr>
          <w:ilvl w:val="0"/>
          <w:numId w:val="39"/>
        </w:numPr>
        <w:spacing w:after="120" w:line="276" w:lineRule="auto"/>
        <w:ind w:left="425" w:hanging="425"/>
        <w:jc w:val="both"/>
        <w:rPr>
          <w:szCs w:val="23"/>
        </w:rPr>
      </w:pPr>
      <w:r w:rsidRPr="00ED4423">
        <w:rPr>
          <w:szCs w:val="23"/>
        </w:rPr>
        <w:t xml:space="preserve">V prípade, ak bude </w:t>
      </w:r>
      <w:r>
        <w:rPr>
          <w:szCs w:val="23"/>
        </w:rPr>
        <w:t>Z</w:t>
      </w:r>
      <w:r w:rsidRPr="00ED4423">
        <w:rPr>
          <w:szCs w:val="23"/>
        </w:rPr>
        <w:t>hotoviteľ</w:t>
      </w:r>
      <w:r>
        <w:rPr>
          <w:szCs w:val="23"/>
        </w:rPr>
        <w:t xml:space="preserve"> vykonávať plnenie Predmetu Zmluvy</w:t>
      </w:r>
      <w:r w:rsidRPr="00ED4423">
        <w:rPr>
          <w:szCs w:val="23"/>
        </w:rPr>
        <w:t xml:space="preserve"> </w:t>
      </w:r>
      <w:r>
        <w:rPr>
          <w:szCs w:val="23"/>
        </w:rPr>
        <w:t>bez využitia osôb uvedených v článku IV, odsek 2 písm. b) tejto Zmluvy po dobu dvoch po sebe nasledujúcich týždňov alebo tieto osoby nahradí alebo zmení v rozpore s ust. článku IV, odsek 2 písm. c) tejto Zmluvy</w:t>
      </w:r>
      <w:r w:rsidRPr="00ED4423">
        <w:rPr>
          <w:szCs w:val="23"/>
        </w:rPr>
        <w:t xml:space="preserve">, je </w:t>
      </w:r>
      <w:r>
        <w:rPr>
          <w:szCs w:val="23"/>
        </w:rPr>
        <w:t>O</w:t>
      </w:r>
      <w:r w:rsidRPr="00ED4423">
        <w:rPr>
          <w:szCs w:val="23"/>
        </w:rPr>
        <w:t xml:space="preserve">bjednávateľ oprávnený účtovať </w:t>
      </w:r>
      <w:r>
        <w:rPr>
          <w:szCs w:val="23"/>
        </w:rPr>
        <w:t>Z</w:t>
      </w:r>
      <w:r w:rsidRPr="00ED4423">
        <w:rPr>
          <w:szCs w:val="23"/>
        </w:rPr>
        <w:t xml:space="preserve">hotoviteľovi zmluvnú pokutu vo výške </w:t>
      </w:r>
      <w:r>
        <w:rPr>
          <w:szCs w:val="23"/>
        </w:rPr>
        <w:t>5</w:t>
      </w:r>
      <w:r w:rsidRPr="00ED4423">
        <w:rPr>
          <w:szCs w:val="23"/>
        </w:rPr>
        <w:t>00 € za každý jeden prípad.</w:t>
      </w:r>
    </w:p>
    <w:p w14:paraId="08F6A0EE" w14:textId="77777777" w:rsidR="0090201F" w:rsidRPr="00F74FE9" w:rsidRDefault="0090201F" w:rsidP="0090201F">
      <w:pPr>
        <w:pStyle w:val="Default"/>
        <w:numPr>
          <w:ilvl w:val="0"/>
          <w:numId w:val="39"/>
        </w:numPr>
        <w:spacing w:after="120" w:line="276" w:lineRule="auto"/>
        <w:ind w:left="425" w:hanging="425"/>
        <w:jc w:val="both"/>
        <w:rPr>
          <w:szCs w:val="23"/>
        </w:rPr>
      </w:pPr>
      <w:r w:rsidRPr="00F74FE9">
        <w:rPr>
          <w:szCs w:val="23"/>
        </w:rPr>
        <w:t xml:space="preserve">Zmluvné strany sa dohodli, že zmluvná pokuta sa uplatňuje formou faktúry vystavenej Objednávateľom. Lehota na zaplatenie zmluvnej pokuty je 14 (štrnásť) kalendárnych dní odo dňa doručenia faktúry na zaplatenie zmluvnej pokuty Zhotoviteľovi. Na prijímanie, odosielanie a náležitosti faktúry sa primerane vzťahujú ustanovenia článku III. tejto zmluvy. </w:t>
      </w:r>
    </w:p>
    <w:p w14:paraId="78887970" w14:textId="77777777" w:rsidR="0090201F" w:rsidRPr="00F74FE9" w:rsidRDefault="0090201F" w:rsidP="0090201F">
      <w:pPr>
        <w:pStyle w:val="Default"/>
        <w:numPr>
          <w:ilvl w:val="0"/>
          <w:numId w:val="39"/>
        </w:numPr>
        <w:spacing w:after="120" w:line="276" w:lineRule="auto"/>
        <w:ind w:left="425" w:hanging="425"/>
        <w:jc w:val="both"/>
        <w:rPr>
          <w:szCs w:val="23"/>
        </w:rPr>
      </w:pPr>
      <w:r w:rsidRPr="00F74FE9">
        <w:rPr>
          <w:szCs w:val="23"/>
        </w:rPr>
        <w:t xml:space="preserve">Zaplatenie zmluvnej pokuty nemá vplyv na nárok na náhradu škody vzniknutej v súvislosti s porušením zmluvných povinností, ktorú je možné vymáhať samostatne. </w:t>
      </w:r>
    </w:p>
    <w:p w14:paraId="26A7B99F" w14:textId="77777777" w:rsidR="0090201F" w:rsidRPr="00F74FE9" w:rsidRDefault="0090201F" w:rsidP="0090201F">
      <w:pPr>
        <w:pStyle w:val="Default"/>
        <w:numPr>
          <w:ilvl w:val="0"/>
          <w:numId w:val="39"/>
        </w:numPr>
        <w:spacing w:after="120" w:line="276" w:lineRule="auto"/>
        <w:ind w:left="425" w:hanging="425"/>
        <w:jc w:val="both"/>
        <w:rPr>
          <w:szCs w:val="23"/>
        </w:rPr>
      </w:pPr>
      <w:r w:rsidRPr="00F74FE9">
        <w:rPr>
          <w:szCs w:val="23"/>
        </w:rPr>
        <w:t xml:space="preserve">V prípade omeškania Objednávateľa so zaplatením ceny podľa tejto zmluvy, je Zhotoviteľ oprávnený požadovať zaplatenie úrokov z omeškania, ktoré je Zhotoviteľ oprávnený Objednávateľovi účtovať v sadzbe stanovenej všeobecne záväznými právnymi predpismi platnými a účinnými na území Slovenskej republiky v čase vyúčtovania úrokov z omeškania. </w:t>
      </w:r>
    </w:p>
    <w:p w14:paraId="0B88CD06" w14:textId="77777777" w:rsidR="0090201F" w:rsidRPr="00F74FE9" w:rsidRDefault="0090201F" w:rsidP="0090201F">
      <w:pPr>
        <w:pStyle w:val="Default"/>
        <w:numPr>
          <w:ilvl w:val="0"/>
          <w:numId w:val="39"/>
        </w:numPr>
        <w:spacing w:after="120" w:line="276" w:lineRule="auto"/>
        <w:ind w:left="425" w:hanging="425"/>
        <w:jc w:val="both"/>
        <w:rPr>
          <w:szCs w:val="23"/>
        </w:rPr>
      </w:pPr>
      <w:r w:rsidRPr="00F74FE9">
        <w:rPr>
          <w:szCs w:val="23"/>
        </w:rPr>
        <w:t xml:space="preserve">Zhotoviteľ zodpovedá za to, že Dielo bude zhotovené podľa tejto zmluvy, technických noriem a všeobecne záväzných právnych predpisov a že počas záručnej doby bude mať vlastnosti dohodnuté v tejto zmluve. </w:t>
      </w:r>
    </w:p>
    <w:p w14:paraId="1A2E24DE" w14:textId="77777777" w:rsidR="0090201F" w:rsidRPr="00F74FE9" w:rsidRDefault="0090201F" w:rsidP="0090201F">
      <w:pPr>
        <w:pStyle w:val="Default"/>
        <w:numPr>
          <w:ilvl w:val="0"/>
          <w:numId w:val="39"/>
        </w:numPr>
        <w:spacing w:after="120" w:line="276" w:lineRule="auto"/>
        <w:ind w:left="425" w:hanging="425"/>
        <w:jc w:val="both"/>
        <w:rPr>
          <w:szCs w:val="23"/>
        </w:rPr>
      </w:pPr>
      <w:r w:rsidRPr="00F74FE9">
        <w:rPr>
          <w:szCs w:val="23"/>
        </w:rPr>
        <w:lastRenderedPageBreak/>
        <w:t xml:space="preserve">Zmluvné strany sa dohodli, že počas záručnej doby má Objednávateľ právo požadovať od Zhotoviteľa bezplatné odstránenie vád a Zhotoviteľ je povinný vady bezplatne odstrániť. </w:t>
      </w:r>
    </w:p>
    <w:p w14:paraId="77490946" w14:textId="77777777" w:rsidR="0090201F" w:rsidRPr="00F74FE9" w:rsidRDefault="0090201F" w:rsidP="0090201F">
      <w:pPr>
        <w:pStyle w:val="Default"/>
        <w:numPr>
          <w:ilvl w:val="0"/>
          <w:numId w:val="39"/>
        </w:numPr>
        <w:spacing w:after="120" w:line="276" w:lineRule="auto"/>
        <w:ind w:left="425" w:hanging="425"/>
        <w:jc w:val="both"/>
        <w:rPr>
          <w:szCs w:val="23"/>
        </w:rPr>
      </w:pPr>
      <w:r w:rsidRPr="00F74FE9">
        <w:rPr>
          <w:szCs w:val="23"/>
        </w:rPr>
        <w:t xml:space="preserve">Nárok na odstránenie vád musí byť uplatnený písomne na adresu uvedenú v záhlaví tejto Zmluvy resp. elektronickou komunikáciou na adresu oprávnenej osoby Zhotoviteľa uvedenú v článku 6 ods. 1 písm. b) tejto Zmluvy. </w:t>
      </w:r>
    </w:p>
    <w:p w14:paraId="47F5BE36" w14:textId="77777777" w:rsidR="0090201F" w:rsidRPr="00F74FE9" w:rsidRDefault="0090201F" w:rsidP="0090201F">
      <w:pPr>
        <w:pStyle w:val="Default"/>
        <w:numPr>
          <w:ilvl w:val="0"/>
          <w:numId w:val="39"/>
        </w:numPr>
        <w:spacing w:after="120" w:line="276" w:lineRule="auto"/>
        <w:ind w:left="425" w:hanging="425"/>
        <w:jc w:val="both"/>
        <w:rPr>
          <w:szCs w:val="23"/>
        </w:rPr>
      </w:pPr>
      <w:r w:rsidRPr="00F74FE9">
        <w:rPr>
          <w:szCs w:val="23"/>
        </w:rPr>
        <w:t xml:space="preserve">Zhotoviteľ sa zaväzuje, že v každom konkrétnom prípade riadne reklamovanú vadu odstráni spôsobom a v termíne určenom Objednávateľom. </w:t>
      </w:r>
    </w:p>
    <w:p w14:paraId="398EFA28" w14:textId="77777777" w:rsidR="0090201F" w:rsidRPr="00F74FE9" w:rsidRDefault="0090201F" w:rsidP="0090201F">
      <w:pPr>
        <w:pStyle w:val="Default"/>
        <w:numPr>
          <w:ilvl w:val="0"/>
          <w:numId w:val="39"/>
        </w:numPr>
        <w:spacing w:after="120" w:line="276" w:lineRule="auto"/>
        <w:ind w:left="425" w:hanging="425"/>
        <w:jc w:val="both"/>
        <w:rPr>
          <w:szCs w:val="23"/>
        </w:rPr>
      </w:pPr>
      <w:r w:rsidRPr="00F74FE9">
        <w:rPr>
          <w:szCs w:val="23"/>
        </w:rPr>
        <w:t xml:space="preserve">V prípade ak Zhotoviteľ nezačne práce na odstránení vady plnenia v dobe určenej Objednávateľom, je Objednávateľ v prípade akútnosti odstránenia problému oprávnený zabezpečiť odstránenie vád treťou stranou, pričom sa tento stav bude považovať za porušenie zmluvného plnenia zo strany Zhotoviteľa a Objednávateľovi vzniká oprávnenosť refundácie vzniknutých nákladov a škôd takýmto porušením spôsobených. </w:t>
      </w:r>
    </w:p>
    <w:p w14:paraId="3D1F9085" w14:textId="77777777" w:rsidR="0090201F" w:rsidRPr="00F74FE9" w:rsidRDefault="0090201F" w:rsidP="0090201F">
      <w:pPr>
        <w:pStyle w:val="Default"/>
        <w:numPr>
          <w:ilvl w:val="0"/>
          <w:numId w:val="39"/>
        </w:numPr>
        <w:spacing w:after="360" w:line="276" w:lineRule="auto"/>
        <w:ind w:left="425" w:hanging="425"/>
        <w:jc w:val="both"/>
        <w:rPr>
          <w:szCs w:val="23"/>
        </w:rPr>
      </w:pPr>
      <w:r w:rsidRPr="00F74FE9">
        <w:rPr>
          <w:szCs w:val="23"/>
        </w:rPr>
        <w:t xml:space="preserve">Záručná doba na Dielo je 24 mesiacov. </w:t>
      </w:r>
    </w:p>
    <w:p w14:paraId="7EF81CCC" w14:textId="77777777" w:rsidR="0090201F" w:rsidRPr="001E65F0" w:rsidRDefault="0090201F" w:rsidP="0090201F">
      <w:pPr>
        <w:jc w:val="center"/>
        <w:rPr>
          <w:b/>
          <w:bCs/>
        </w:rPr>
      </w:pPr>
      <w:r w:rsidRPr="001E65F0">
        <w:rPr>
          <w:b/>
          <w:bCs/>
        </w:rPr>
        <w:t>Článok</w:t>
      </w:r>
      <w:r>
        <w:rPr>
          <w:b/>
          <w:bCs/>
        </w:rPr>
        <w:t xml:space="preserve"> VI.</w:t>
      </w:r>
    </w:p>
    <w:p w14:paraId="0F75C030" w14:textId="77777777" w:rsidR="0090201F" w:rsidRPr="001E65F0" w:rsidRDefault="0090201F" w:rsidP="0090201F">
      <w:pPr>
        <w:jc w:val="center"/>
        <w:rPr>
          <w:b/>
          <w:bCs/>
        </w:rPr>
      </w:pPr>
      <w:r w:rsidRPr="001E65F0">
        <w:rPr>
          <w:b/>
          <w:bCs/>
        </w:rPr>
        <w:t>Oprávnené osoby</w:t>
      </w:r>
    </w:p>
    <w:p w14:paraId="335AB181" w14:textId="77777777" w:rsidR="0090201F" w:rsidRPr="001E65F0" w:rsidRDefault="0090201F" w:rsidP="0090201F">
      <w:pPr>
        <w:rPr>
          <w:b/>
          <w:bCs/>
        </w:rPr>
      </w:pPr>
    </w:p>
    <w:p w14:paraId="395860F4" w14:textId="77777777" w:rsidR="0090201F" w:rsidRDefault="0090201F" w:rsidP="0090201F">
      <w:pPr>
        <w:pStyle w:val="ListParagraph"/>
        <w:widowControl w:val="0"/>
        <w:numPr>
          <w:ilvl w:val="0"/>
          <w:numId w:val="31"/>
        </w:numPr>
        <w:autoSpaceDE w:val="0"/>
        <w:autoSpaceDN w:val="0"/>
        <w:adjustRightInd w:val="0"/>
        <w:spacing w:after="120" w:line="276" w:lineRule="auto"/>
        <w:ind w:left="425" w:hanging="425"/>
        <w:jc w:val="both"/>
        <w:sectPr w:rsidR="0090201F" w:rsidSect="0090201F">
          <w:type w:val="continuous"/>
          <w:pgSz w:w="11906" w:h="16838"/>
          <w:pgMar w:top="1418" w:right="1418" w:bottom="1418" w:left="1418" w:header="709" w:footer="709" w:gutter="0"/>
          <w:cols w:space="708"/>
          <w:docGrid w:linePitch="360"/>
        </w:sectPr>
      </w:pPr>
      <w:r w:rsidRPr="001E65F0">
        <w:t>Osoby oprávnené na obchodné a vecné rokovania:</w:t>
      </w:r>
    </w:p>
    <w:p w14:paraId="0E8C483C" w14:textId="77777777" w:rsidR="0090201F" w:rsidRDefault="0090201F" w:rsidP="0090201F">
      <w:pPr>
        <w:pStyle w:val="ListParagraph"/>
        <w:widowControl w:val="0"/>
        <w:numPr>
          <w:ilvl w:val="0"/>
          <w:numId w:val="32"/>
        </w:numPr>
        <w:autoSpaceDE w:val="0"/>
        <w:autoSpaceDN w:val="0"/>
        <w:adjustRightInd w:val="0"/>
        <w:spacing w:after="120" w:line="276" w:lineRule="auto"/>
        <w:ind w:left="714" w:hanging="288"/>
        <w:jc w:val="both"/>
      </w:pPr>
      <w:r w:rsidRPr="001E65F0">
        <w:t>za Objednávateľa</w:t>
      </w:r>
      <w:r>
        <w:t>:</w:t>
      </w:r>
    </w:p>
    <w:p w14:paraId="36BBE63C" w14:textId="77777777" w:rsidR="0090201F" w:rsidRPr="001E65F0" w:rsidRDefault="0090201F" w:rsidP="0090201F">
      <w:pPr>
        <w:pStyle w:val="ListParagraph"/>
        <w:rPr>
          <w:bCs/>
        </w:rPr>
      </w:pPr>
      <w:r w:rsidRPr="001E65F0">
        <w:rPr>
          <w:bCs/>
        </w:rPr>
        <w:t xml:space="preserve">Meno a priezvisko: </w:t>
      </w:r>
      <w:r>
        <w:rPr>
          <w:bCs/>
        </w:rPr>
        <w:tab/>
      </w:r>
      <w:r w:rsidRPr="001E65F0">
        <w:rPr>
          <w:bCs/>
        </w:rPr>
        <w:t>.............................................</w:t>
      </w:r>
    </w:p>
    <w:p w14:paraId="617C6DBA" w14:textId="77777777" w:rsidR="0090201F" w:rsidRPr="001E65F0" w:rsidRDefault="0090201F" w:rsidP="0090201F">
      <w:pPr>
        <w:pStyle w:val="ListParagraph"/>
        <w:rPr>
          <w:bCs/>
        </w:rPr>
      </w:pPr>
      <w:r w:rsidRPr="001E65F0">
        <w:rPr>
          <w:bCs/>
        </w:rPr>
        <w:t xml:space="preserve">e-mail: </w:t>
      </w:r>
      <w:r>
        <w:rPr>
          <w:bCs/>
        </w:rPr>
        <w:tab/>
      </w:r>
      <w:r>
        <w:rPr>
          <w:bCs/>
        </w:rPr>
        <w:tab/>
      </w:r>
      <w:r w:rsidRPr="001E65F0">
        <w:rPr>
          <w:bCs/>
        </w:rPr>
        <w:t xml:space="preserve">............................................. </w:t>
      </w:r>
    </w:p>
    <w:p w14:paraId="7D8A61EB" w14:textId="77777777" w:rsidR="0090201F" w:rsidRPr="00014AB0" w:rsidRDefault="0090201F" w:rsidP="0090201F">
      <w:pPr>
        <w:pStyle w:val="ListParagraph"/>
        <w:spacing w:after="120"/>
        <w:rPr>
          <w:bCs/>
        </w:rPr>
      </w:pPr>
      <w:r w:rsidRPr="001E65F0">
        <w:rPr>
          <w:bCs/>
        </w:rPr>
        <w:t xml:space="preserve">tel.: </w:t>
      </w:r>
      <w:r>
        <w:rPr>
          <w:bCs/>
        </w:rPr>
        <w:tab/>
      </w:r>
      <w:r>
        <w:rPr>
          <w:bCs/>
        </w:rPr>
        <w:tab/>
      </w:r>
      <w:r>
        <w:rPr>
          <w:bCs/>
        </w:rPr>
        <w:tab/>
      </w:r>
      <w:r w:rsidRPr="001E65F0">
        <w:rPr>
          <w:bCs/>
        </w:rPr>
        <w:t xml:space="preserve">............................................. </w:t>
      </w:r>
    </w:p>
    <w:p w14:paraId="40DB5D0C" w14:textId="77777777" w:rsidR="0090201F" w:rsidRDefault="0090201F" w:rsidP="0090201F">
      <w:pPr>
        <w:pStyle w:val="ListParagraph"/>
        <w:widowControl w:val="0"/>
        <w:numPr>
          <w:ilvl w:val="0"/>
          <w:numId w:val="32"/>
        </w:numPr>
        <w:autoSpaceDE w:val="0"/>
        <w:autoSpaceDN w:val="0"/>
        <w:adjustRightInd w:val="0"/>
        <w:spacing w:after="120" w:line="276" w:lineRule="auto"/>
        <w:ind w:left="714" w:hanging="288"/>
        <w:jc w:val="both"/>
      </w:pPr>
      <w:r w:rsidRPr="001E65F0">
        <w:t>za Zhotoviteľa</w:t>
      </w:r>
    </w:p>
    <w:p w14:paraId="3A8D65C2" w14:textId="77777777" w:rsidR="0090201F" w:rsidRPr="001E65F0" w:rsidRDefault="0090201F" w:rsidP="0090201F">
      <w:pPr>
        <w:pStyle w:val="ListParagraph"/>
        <w:rPr>
          <w:bCs/>
        </w:rPr>
      </w:pPr>
      <w:r w:rsidRPr="001E65F0">
        <w:rPr>
          <w:bCs/>
        </w:rPr>
        <w:t xml:space="preserve">Meno a priezvisko: </w:t>
      </w:r>
      <w:r>
        <w:rPr>
          <w:bCs/>
        </w:rPr>
        <w:tab/>
      </w:r>
      <w:r w:rsidRPr="001E65F0">
        <w:rPr>
          <w:bCs/>
        </w:rPr>
        <w:t>.............................................</w:t>
      </w:r>
    </w:p>
    <w:p w14:paraId="5D85997E" w14:textId="77777777" w:rsidR="0090201F" w:rsidRPr="001E65F0" w:rsidRDefault="0090201F" w:rsidP="0090201F">
      <w:pPr>
        <w:pStyle w:val="ListParagraph"/>
        <w:rPr>
          <w:bCs/>
        </w:rPr>
      </w:pPr>
      <w:r w:rsidRPr="001E65F0">
        <w:rPr>
          <w:bCs/>
        </w:rPr>
        <w:t xml:space="preserve">e-mail: </w:t>
      </w:r>
      <w:r>
        <w:rPr>
          <w:bCs/>
        </w:rPr>
        <w:tab/>
      </w:r>
      <w:r>
        <w:rPr>
          <w:bCs/>
        </w:rPr>
        <w:tab/>
      </w:r>
      <w:r w:rsidRPr="001E65F0">
        <w:rPr>
          <w:bCs/>
        </w:rPr>
        <w:t xml:space="preserve">............................................. </w:t>
      </w:r>
    </w:p>
    <w:p w14:paraId="695E64B1" w14:textId="77777777" w:rsidR="0090201F" w:rsidRPr="00014AB0" w:rsidRDefault="0090201F" w:rsidP="0090201F">
      <w:pPr>
        <w:pStyle w:val="ListParagraph"/>
        <w:spacing w:after="120"/>
        <w:rPr>
          <w:bCs/>
        </w:rPr>
      </w:pPr>
      <w:r w:rsidRPr="001E65F0">
        <w:rPr>
          <w:bCs/>
        </w:rPr>
        <w:t xml:space="preserve">tel.: </w:t>
      </w:r>
      <w:r>
        <w:rPr>
          <w:bCs/>
        </w:rPr>
        <w:tab/>
      </w:r>
      <w:r>
        <w:rPr>
          <w:bCs/>
        </w:rPr>
        <w:tab/>
      </w:r>
      <w:r>
        <w:rPr>
          <w:bCs/>
        </w:rPr>
        <w:tab/>
      </w:r>
      <w:r w:rsidRPr="001E65F0">
        <w:rPr>
          <w:bCs/>
        </w:rPr>
        <w:t xml:space="preserve">............................................. </w:t>
      </w:r>
    </w:p>
    <w:p w14:paraId="6549C60C" w14:textId="77777777" w:rsidR="0090201F" w:rsidRPr="001E65F0" w:rsidRDefault="0090201F" w:rsidP="0090201F">
      <w:pPr>
        <w:pStyle w:val="ListParagraph"/>
        <w:numPr>
          <w:ilvl w:val="0"/>
          <w:numId w:val="31"/>
        </w:numPr>
        <w:spacing w:after="120" w:line="276" w:lineRule="auto"/>
        <w:ind w:left="425" w:hanging="425"/>
        <w:rPr>
          <w:bCs/>
        </w:rPr>
      </w:pPr>
      <w:r w:rsidRPr="001E65F0">
        <w:rPr>
          <w:bCs/>
        </w:rPr>
        <w:t xml:space="preserve">Osoba oprávnená podpísať </w:t>
      </w:r>
      <w:r>
        <w:rPr>
          <w:bCs/>
        </w:rPr>
        <w:t>Protokol o prevzatí:</w:t>
      </w:r>
      <w:r w:rsidRPr="001E65F0">
        <w:rPr>
          <w:bCs/>
        </w:rPr>
        <w:t xml:space="preserve"> </w:t>
      </w:r>
    </w:p>
    <w:p w14:paraId="5A3F9BD7" w14:textId="77777777" w:rsidR="0090201F" w:rsidRPr="001E65F0" w:rsidRDefault="0090201F" w:rsidP="0090201F">
      <w:pPr>
        <w:pStyle w:val="ListParagraph"/>
        <w:numPr>
          <w:ilvl w:val="0"/>
          <w:numId w:val="33"/>
        </w:numPr>
        <w:spacing w:line="276" w:lineRule="auto"/>
        <w:ind w:hanging="294"/>
        <w:contextualSpacing/>
        <w:rPr>
          <w:bCs/>
        </w:rPr>
      </w:pPr>
      <w:r w:rsidRPr="001E65F0">
        <w:rPr>
          <w:bCs/>
        </w:rPr>
        <w:t xml:space="preserve">za Objednávateľa: </w:t>
      </w:r>
    </w:p>
    <w:p w14:paraId="554A6D02" w14:textId="77777777" w:rsidR="0090201F" w:rsidRPr="001E65F0" w:rsidRDefault="0090201F" w:rsidP="0090201F">
      <w:pPr>
        <w:pStyle w:val="ListParagraph"/>
        <w:rPr>
          <w:bCs/>
        </w:rPr>
      </w:pPr>
      <w:r w:rsidRPr="001E65F0">
        <w:rPr>
          <w:bCs/>
        </w:rPr>
        <w:t xml:space="preserve">Meno a priezvisko: </w:t>
      </w:r>
      <w:r>
        <w:rPr>
          <w:bCs/>
        </w:rPr>
        <w:tab/>
      </w:r>
      <w:r w:rsidRPr="001E65F0">
        <w:rPr>
          <w:bCs/>
        </w:rPr>
        <w:t>.............................................</w:t>
      </w:r>
    </w:p>
    <w:p w14:paraId="2344C0C4" w14:textId="77777777" w:rsidR="0090201F" w:rsidRPr="001E65F0" w:rsidRDefault="0090201F" w:rsidP="0090201F">
      <w:pPr>
        <w:pStyle w:val="ListParagraph"/>
        <w:rPr>
          <w:bCs/>
        </w:rPr>
      </w:pPr>
      <w:r w:rsidRPr="001E65F0">
        <w:rPr>
          <w:bCs/>
        </w:rPr>
        <w:t xml:space="preserve">e-mail: </w:t>
      </w:r>
      <w:r>
        <w:rPr>
          <w:bCs/>
        </w:rPr>
        <w:tab/>
      </w:r>
      <w:r>
        <w:rPr>
          <w:bCs/>
        </w:rPr>
        <w:tab/>
      </w:r>
      <w:r w:rsidRPr="001E65F0">
        <w:rPr>
          <w:bCs/>
        </w:rPr>
        <w:t xml:space="preserve">............................................. </w:t>
      </w:r>
    </w:p>
    <w:p w14:paraId="1FA3ED48" w14:textId="77777777" w:rsidR="0090201F" w:rsidRPr="001E65F0" w:rsidRDefault="0090201F" w:rsidP="0090201F">
      <w:pPr>
        <w:pStyle w:val="ListParagraph"/>
        <w:spacing w:after="120"/>
        <w:rPr>
          <w:bCs/>
        </w:rPr>
      </w:pPr>
      <w:r w:rsidRPr="001E65F0">
        <w:rPr>
          <w:bCs/>
        </w:rPr>
        <w:t>tel.:</w:t>
      </w:r>
      <w:r>
        <w:rPr>
          <w:bCs/>
        </w:rPr>
        <w:tab/>
      </w:r>
      <w:r>
        <w:rPr>
          <w:bCs/>
        </w:rPr>
        <w:tab/>
      </w:r>
      <w:r>
        <w:rPr>
          <w:bCs/>
        </w:rPr>
        <w:tab/>
      </w:r>
      <w:r w:rsidRPr="001E65F0">
        <w:rPr>
          <w:bCs/>
        </w:rPr>
        <w:t xml:space="preserve">............................................. </w:t>
      </w:r>
    </w:p>
    <w:p w14:paraId="6ED2A0F8" w14:textId="77777777" w:rsidR="0090201F" w:rsidRPr="001E65F0" w:rsidRDefault="0090201F" w:rsidP="0090201F">
      <w:pPr>
        <w:pStyle w:val="ListParagraph"/>
        <w:numPr>
          <w:ilvl w:val="0"/>
          <w:numId w:val="33"/>
        </w:numPr>
        <w:spacing w:line="276" w:lineRule="auto"/>
        <w:ind w:hanging="294"/>
        <w:contextualSpacing/>
        <w:rPr>
          <w:bCs/>
        </w:rPr>
      </w:pPr>
      <w:r w:rsidRPr="001E65F0">
        <w:rPr>
          <w:bCs/>
        </w:rPr>
        <w:t xml:space="preserve">za Zhotoviteľa: </w:t>
      </w:r>
    </w:p>
    <w:p w14:paraId="217644AE" w14:textId="77777777" w:rsidR="0090201F" w:rsidRPr="001E65F0" w:rsidRDefault="0090201F" w:rsidP="0090201F">
      <w:pPr>
        <w:pStyle w:val="ListParagraph"/>
        <w:rPr>
          <w:bCs/>
        </w:rPr>
      </w:pPr>
      <w:r w:rsidRPr="001E65F0">
        <w:rPr>
          <w:bCs/>
        </w:rPr>
        <w:t xml:space="preserve">Meno a priezvisko: </w:t>
      </w:r>
      <w:r>
        <w:rPr>
          <w:bCs/>
        </w:rPr>
        <w:tab/>
      </w:r>
      <w:r w:rsidRPr="001E65F0">
        <w:rPr>
          <w:bCs/>
        </w:rPr>
        <w:t>.............................................</w:t>
      </w:r>
    </w:p>
    <w:p w14:paraId="513580FB" w14:textId="77777777" w:rsidR="0090201F" w:rsidRPr="001E65F0" w:rsidRDefault="0090201F" w:rsidP="0090201F">
      <w:pPr>
        <w:pStyle w:val="ListParagraph"/>
        <w:rPr>
          <w:bCs/>
        </w:rPr>
      </w:pPr>
      <w:r w:rsidRPr="001E65F0">
        <w:rPr>
          <w:bCs/>
        </w:rPr>
        <w:t xml:space="preserve">e-mail: </w:t>
      </w:r>
      <w:r>
        <w:rPr>
          <w:bCs/>
        </w:rPr>
        <w:tab/>
      </w:r>
      <w:r>
        <w:rPr>
          <w:bCs/>
        </w:rPr>
        <w:tab/>
      </w:r>
      <w:r w:rsidRPr="001E65F0">
        <w:rPr>
          <w:bCs/>
        </w:rPr>
        <w:t xml:space="preserve">............................................. </w:t>
      </w:r>
    </w:p>
    <w:p w14:paraId="0CA1F8C0" w14:textId="77777777" w:rsidR="0090201F" w:rsidRDefault="0090201F" w:rsidP="0090201F">
      <w:pPr>
        <w:pStyle w:val="ListParagraph"/>
        <w:rPr>
          <w:bCs/>
        </w:rPr>
        <w:sectPr w:rsidR="0090201F" w:rsidSect="0090201F">
          <w:type w:val="continuous"/>
          <w:pgSz w:w="11906" w:h="16838"/>
          <w:pgMar w:top="1418" w:right="1418" w:bottom="1418" w:left="1418" w:header="709" w:footer="709" w:gutter="0"/>
          <w:cols w:space="708"/>
          <w:formProt w:val="0"/>
          <w:docGrid w:linePitch="360"/>
        </w:sectPr>
      </w:pPr>
      <w:proofErr w:type="spellStart"/>
      <w:r w:rsidRPr="001E65F0">
        <w:rPr>
          <w:bCs/>
        </w:rPr>
        <w:t>tel</w:t>
      </w:r>
      <w:proofErr w:type="spellEnd"/>
      <w:r w:rsidRPr="001E65F0">
        <w:rPr>
          <w:bCs/>
        </w:rPr>
        <w:t>:</w:t>
      </w:r>
      <w:r>
        <w:rPr>
          <w:bCs/>
        </w:rPr>
        <w:tab/>
      </w:r>
      <w:r>
        <w:rPr>
          <w:bCs/>
        </w:rPr>
        <w:tab/>
      </w:r>
      <w:r>
        <w:rPr>
          <w:bCs/>
        </w:rPr>
        <w:tab/>
      </w:r>
      <w:r w:rsidRPr="001E65F0">
        <w:rPr>
          <w:bCs/>
        </w:rPr>
        <w:t>.............................................</w:t>
      </w:r>
    </w:p>
    <w:p w14:paraId="3CD08FE1" w14:textId="77777777" w:rsidR="0090201F" w:rsidRPr="001E65F0" w:rsidRDefault="0090201F" w:rsidP="0090201F">
      <w:pPr>
        <w:jc w:val="center"/>
        <w:rPr>
          <w:b/>
          <w:bCs/>
        </w:rPr>
      </w:pPr>
    </w:p>
    <w:p w14:paraId="282C7212" w14:textId="77777777" w:rsidR="0090201F" w:rsidRPr="001E65F0" w:rsidRDefault="0090201F" w:rsidP="0090201F">
      <w:pPr>
        <w:jc w:val="center"/>
      </w:pPr>
      <w:r>
        <w:rPr>
          <w:b/>
          <w:bCs/>
        </w:rPr>
        <w:t>Článok VII</w:t>
      </w:r>
      <w:r w:rsidRPr="001E65F0">
        <w:rPr>
          <w:b/>
          <w:bCs/>
        </w:rPr>
        <w:t>.</w:t>
      </w:r>
    </w:p>
    <w:p w14:paraId="4C20F361" w14:textId="77777777" w:rsidR="0090201F" w:rsidRPr="001E65F0" w:rsidRDefault="0090201F" w:rsidP="0090201F">
      <w:pPr>
        <w:jc w:val="center"/>
      </w:pPr>
      <w:r w:rsidRPr="001E65F0">
        <w:rPr>
          <w:b/>
          <w:bCs/>
        </w:rPr>
        <w:t>Autorské práva</w:t>
      </w:r>
    </w:p>
    <w:p w14:paraId="2725BE16" w14:textId="77777777" w:rsidR="0090201F" w:rsidRPr="005D5F29" w:rsidRDefault="0090201F" w:rsidP="0090201F">
      <w:pPr>
        <w:pStyle w:val="ListParagraph"/>
        <w:widowControl w:val="0"/>
        <w:numPr>
          <w:ilvl w:val="0"/>
          <w:numId w:val="35"/>
        </w:numPr>
        <w:tabs>
          <w:tab w:val="left" w:pos="1843"/>
          <w:tab w:val="left" w:pos="2835"/>
        </w:tabs>
        <w:spacing w:after="120" w:line="276" w:lineRule="auto"/>
        <w:ind w:left="425" w:hanging="425"/>
        <w:jc w:val="both"/>
      </w:pPr>
      <w:r w:rsidRPr="001E65F0">
        <w:rPr>
          <w:spacing w:val="-1"/>
        </w:rPr>
        <w:t>Ak</w:t>
      </w:r>
      <w:r w:rsidRPr="001E65F0">
        <w:rPr>
          <w:spacing w:val="33"/>
        </w:rPr>
        <w:t xml:space="preserve"> </w:t>
      </w:r>
      <w:r w:rsidRPr="001E65F0">
        <w:t>v</w:t>
      </w:r>
      <w:r w:rsidRPr="001E65F0">
        <w:rPr>
          <w:spacing w:val="33"/>
        </w:rPr>
        <w:t xml:space="preserve"> </w:t>
      </w:r>
      <w:r w:rsidRPr="001E65F0">
        <w:rPr>
          <w:spacing w:val="-1"/>
        </w:rPr>
        <w:t>zmysle</w:t>
      </w:r>
      <w:r w:rsidRPr="001E65F0">
        <w:rPr>
          <w:spacing w:val="34"/>
        </w:rPr>
        <w:t xml:space="preserve"> </w:t>
      </w:r>
      <w:r w:rsidRPr="001E65F0">
        <w:rPr>
          <w:spacing w:val="-1"/>
        </w:rPr>
        <w:t>platných</w:t>
      </w:r>
      <w:r w:rsidRPr="001E65F0">
        <w:rPr>
          <w:spacing w:val="36"/>
        </w:rPr>
        <w:t xml:space="preserve"> </w:t>
      </w:r>
      <w:r w:rsidRPr="001E65F0">
        <w:rPr>
          <w:spacing w:val="-1"/>
        </w:rPr>
        <w:t>všeobecne</w:t>
      </w:r>
      <w:r w:rsidRPr="001E65F0">
        <w:rPr>
          <w:spacing w:val="36"/>
        </w:rPr>
        <w:t xml:space="preserve"> </w:t>
      </w:r>
      <w:r w:rsidRPr="001E65F0">
        <w:rPr>
          <w:spacing w:val="-1"/>
        </w:rPr>
        <w:t>záväzných</w:t>
      </w:r>
      <w:r w:rsidRPr="001E65F0">
        <w:rPr>
          <w:spacing w:val="36"/>
        </w:rPr>
        <w:t xml:space="preserve"> </w:t>
      </w:r>
      <w:r w:rsidRPr="001E65F0">
        <w:rPr>
          <w:spacing w:val="-1"/>
        </w:rPr>
        <w:t>právnych</w:t>
      </w:r>
      <w:r w:rsidRPr="001E65F0">
        <w:rPr>
          <w:spacing w:val="36"/>
        </w:rPr>
        <w:t xml:space="preserve"> </w:t>
      </w:r>
      <w:r w:rsidRPr="001E65F0">
        <w:rPr>
          <w:spacing w:val="-1"/>
        </w:rPr>
        <w:t>predpisov</w:t>
      </w:r>
      <w:r w:rsidRPr="001E65F0">
        <w:rPr>
          <w:spacing w:val="33"/>
        </w:rPr>
        <w:t xml:space="preserve"> </w:t>
      </w:r>
      <w:r w:rsidRPr="001E65F0">
        <w:rPr>
          <w:spacing w:val="-1"/>
        </w:rPr>
        <w:t>Slovenskej</w:t>
      </w:r>
      <w:r w:rsidRPr="001E65F0">
        <w:rPr>
          <w:spacing w:val="49"/>
        </w:rPr>
        <w:t xml:space="preserve"> </w:t>
      </w:r>
      <w:r w:rsidRPr="001E65F0">
        <w:rPr>
          <w:spacing w:val="-1"/>
        </w:rPr>
        <w:t>republiky</w:t>
      </w:r>
      <w:r w:rsidRPr="001E65F0">
        <w:rPr>
          <w:spacing w:val="36"/>
        </w:rPr>
        <w:t xml:space="preserve"> </w:t>
      </w:r>
      <w:r w:rsidRPr="001E65F0">
        <w:rPr>
          <w:spacing w:val="-1"/>
        </w:rPr>
        <w:t>výsledok</w:t>
      </w:r>
      <w:r w:rsidRPr="001E65F0">
        <w:rPr>
          <w:spacing w:val="36"/>
        </w:rPr>
        <w:t xml:space="preserve"> </w:t>
      </w:r>
      <w:r w:rsidRPr="001E65F0">
        <w:rPr>
          <w:spacing w:val="-1"/>
        </w:rPr>
        <w:t>činnosti</w:t>
      </w:r>
      <w:r w:rsidRPr="001E65F0">
        <w:rPr>
          <w:spacing w:val="39"/>
        </w:rPr>
        <w:t xml:space="preserve"> </w:t>
      </w:r>
      <w:r>
        <w:rPr>
          <w:spacing w:val="-1"/>
        </w:rPr>
        <w:t>Zhotoviteľ</w:t>
      </w:r>
      <w:r w:rsidRPr="001E65F0">
        <w:rPr>
          <w:spacing w:val="-1"/>
        </w:rPr>
        <w:t>a</w:t>
      </w:r>
      <w:r w:rsidRPr="001E65F0">
        <w:rPr>
          <w:spacing w:val="38"/>
        </w:rPr>
        <w:t xml:space="preserve"> </w:t>
      </w:r>
      <w:r w:rsidRPr="001E65F0">
        <w:rPr>
          <w:spacing w:val="-1"/>
        </w:rPr>
        <w:t>pri</w:t>
      </w:r>
      <w:r w:rsidRPr="001E65F0">
        <w:rPr>
          <w:spacing w:val="39"/>
        </w:rPr>
        <w:t xml:space="preserve"> </w:t>
      </w:r>
      <w:r>
        <w:rPr>
          <w:spacing w:val="-1"/>
        </w:rPr>
        <w:t>plnení Predmetu Zmluvy</w:t>
      </w:r>
      <w:r w:rsidRPr="001E65F0">
        <w:rPr>
          <w:spacing w:val="39"/>
        </w:rPr>
        <w:t xml:space="preserve"> </w:t>
      </w:r>
      <w:r w:rsidRPr="001E65F0">
        <w:rPr>
          <w:spacing w:val="-1"/>
        </w:rPr>
        <w:t>(vrátane</w:t>
      </w:r>
      <w:r w:rsidRPr="001E65F0">
        <w:rPr>
          <w:spacing w:val="36"/>
        </w:rPr>
        <w:t xml:space="preserve"> </w:t>
      </w:r>
      <w:r w:rsidRPr="001E65F0">
        <w:t>jeho</w:t>
      </w:r>
      <w:r w:rsidRPr="001E65F0">
        <w:rPr>
          <w:spacing w:val="67"/>
        </w:rPr>
        <w:t xml:space="preserve"> </w:t>
      </w:r>
      <w:r w:rsidRPr="001E65F0">
        <w:rPr>
          <w:spacing w:val="-1"/>
        </w:rPr>
        <w:t>zamestnancov,</w:t>
      </w:r>
      <w:r w:rsidRPr="001E65F0">
        <w:rPr>
          <w:spacing w:val="19"/>
        </w:rPr>
        <w:t xml:space="preserve"> </w:t>
      </w:r>
      <w:r w:rsidRPr="001E65F0">
        <w:rPr>
          <w:spacing w:val="-1"/>
        </w:rPr>
        <w:t>iných</w:t>
      </w:r>
      <w:r w:rsidRPr="001E65F0">
        <w:rPr>
          <w:spacing w:val="19"/>
        </w:rPr>
        <w:t xml:space="preserve"> </w:t>
      </w:r>
      <w:r w:rsidRPr="001E65F0">
        <w:t>osôb</w:t>
      </w:r>
      <w:r w:rsidRPr="001E65F0">
        <w:rPr>
          <w:spacing w:val="19"/>
        </w:rPr>
        <w:t xml:space="preserve"> </w:t>
      </w:r>
      <w:r w:rsidRPr="001E65F0">
        <w:rPr>
          <w:spacing w:val="-1"/>
        </w:rPr>
        <w:t>alebo</w:t>
      </w:r>
      <w:r w:rsidRPr="001E65F0">
        <w:rPr>
          <w:spacing w:val="17"/>
        </w:rPr>
        <w:t xml:space="preserve"> </w:t>
      </w:r>
      <w:r w:rsidRPr="001E65F0">
        <w:rPr>
          <w:spacing w:val="-1"/>
        </w:rPr>
        <w:t>akýchkoľvek</w:t>
      </w:r>
      <w:r w:rsidRPr="001E65F0">
        <w:rPr>
          <w:spacing w:val="17"/>
        </w:rPr>
        <w:t xml:space="preserve"> </w:t>
      </w:r>
      <w:r w:rsidRPr="001E65F0">
        <w:rPr>
          <w:spacing w:val="-1"/>
        </w:rPr>
        <w:t>tretích</w:t>
      </w:r>
      <w:r w:rsidRPr="001E65F0">
        <w:rPr>
          <w:spacing w:val="63"/>
        </w:rPr>
        <w:t xml:space="preserve"> </w:t>
      </w:r>
      <w:r w:rsidRPr="001E65F0">
        <w:t>osôb,</w:t>
      </w:r>
      <w:r w:rsidRPr="001E65F0">
        <w:rPr>
          <w:spacing w:val="22"/>
        </w:rPr>
        <w:t xml:space="preserve"> </w:t>
      </w:r>
      <w:r w:rsidRPr="001E65F0">
        <w:rPr>
          <w:spacing w:val="-1"/>
        </w:rPr>
        <w:t>ktoré</w:t>
      </w:r>
      <w:r w:rsidRPr="001E65F0">
        <w:rPr>
          <w:spacing w:val="21"/>
        </w:rPr>
        <w:t xml:space="preserve"> </w:t>
      </w:r>
      <w:r w:rsidRPr="001E65F0">
        <w:t>na</w:t>
      </w:r>
      <w:r w:rsidRPr="001E65F0">
        <w:rPr>
          <w:spacing w:val="21"/>
        </w:rPr>
        <w:t xml:space="preserve"> </w:t>
      </w:r>
      <w:r>
        <w:rPr>
          <w:spacing w:val="-1"/>
        </w:rPr>
        <w:t>plnenie Predmetu Zmluvy</w:t>
      </w:r>
      <w:r w:rsidRPr="001E65F0">
        <w:rPr>
          <w:spacing w:val="21"/>
        </w:rPr>
        <w:t xml:space="preserve"> </w:t>
      </w:r>
      <w:r w:rsidRPr="001E65F0">
        <w:rPr>
          <w:spacing w:val="-1"/>
        </w:rPr>
        <w:t>použil)</w:t>
      </w:r>
      <w:r w:rsidRPr="001E65F0">
        <w:rPr>
          <w:spacing w:val="19"/>
        </w:rPr>
        <w:t xml:space="preserve"> </w:t>
      </w:r>
      <w:r w:rsidRPr="001E65F0">
        <w:t>bude</w:t>
      </w:r>
      <w:r w:rsidRPr="001E65F0">
        <w:rPr>
          <w:spacing w:val="19"/>
        </w:rPr>
        <w:t xml:space="preserve"> </w:t>
      </w:r>
      <w:r w:rsidRPr="001E65F0">
        <w:rPr>
          <w:spacing w:val="-1"/>
        </w:rPr>
        <w:t>chránený</w:t>
      </w:r>
      <w:r w:rsidRPr="001E65F0">
        <w:rPr>
          <w:spacing w:val="19"/>
        </w:rPr>
        <w:t xml:space="preserve"> </w:t>
      </w:r>
      <w:r w:rsidRPr="001E65F0">
        <w:rPr>
          <w:spacing w:val="-1"/>
        </w:rPr>
        <w:t>ako</w:t>
      </w:r>
      <w:r w:rsidRPr="001E65F0">
        <w:rPr>
          <w:spacing w:val="21"/>
        </w:rPr>
        <w:t xml:space="preserve"> </w:t>
      </w:r>
      <w:r w:rsidRPr="001E65F0">
        <w:rPr>
          <w:spacing w:val="-1"/>
        </w:rPr>
        <w:t>autorské</w:t>
      </w:r>
      <w:r w:rsidRPr="001E65F0">
        <w:rPr>
          <w:spacing w:val="21"/>
        </w:rPr>
        <w:t xml:space="preserve"> </w:t>
      </w:r>
      <w:r w:rsidRPr="001E65F0">
        <w:rPr>
          <w:spacing w:val="-1"/>
        </w:rPr>
        <w:t>dielo,</w:t>
      </w:r>
      <w:r w:rsidRPr="001E65F0">
        <w:rPr>
          <w:spacing w:val="19"/>
        </w:rPr>
        <w:t xml:space="preserve"> </w:t>
      </w:r>
      <w:r w:rsidRPr="001E65F0">
        <w:rPr>
          <w:spacing w:val="-1"/>
        </w:rPr>
        <w:t>momentom</w:t>
      </w:r>
      <w:r w:rsidRPr="001E65F0">
        <w:rPr>
          <w:spacing w:val="63"/>
        </w:rPr>
        <w:t xml:space="preserve"> </w:t>
      </w:r>
      <w:r w:rsidRPr="001E65F0">
        <w:rPr>
          <w:spacing w:val="-1"/>
        </w:rPr>
        <w:t>prevzatia</w:t>
      </w:r>
      <w:r w:rsidRPr="001E65F0">
        <w:rPr>
          <w:spacing w:val="50"/>
        </w:rPr>
        <w:t xml:space="preserve"> </w:t>
      </w:r>
      <w:r w:rsidRPr="001E65F0">
        <w:rPr>
          <w:spacing w:val="-2"/>
        </w:rPr>
        <w:t>odbornej služby,</w:t>
      </w:r>
      <w:r w:rsidRPr="001E65F0">
        <w:rPr>
          <w:spacing w:val="50"/>
        </w:rPr>
        <w:t xml:space="preserve"> </w:t>
      </w:r>
      <w:r w:rsidRPr="001E65F0">
        <w:t>t.j.</w:t>
      </w:r>
      <w:r w:rsidRPr="001E65F0">
        <w:rPr>
          <w:spacing w:val="50"/>
        </w:rPr>
        <w:t xml:space="preserve"> </w:t>
      </w:r>
      <w:r w:rsidRPr="001E65F0">
        <w:rPr>
          <w:spacing w:val="-1"/>
        </w:rPr>
        <w:t>podpísaním</w:t>
      </w:r>
      <w:r w:rsidRPr="001E65F0">
        <w:rPr>
          <w:spacing w:val="46"/>
        </w:rPr>
        <w:t xml:space="preserve"> </w:t>
      </w:r>
      <w:r>
        <w:rPr>
          <w:spacing w:val="-1"/>
        </w:rPr>
        <w:lastRenderedPageBreak/>
        <w:t>Protokolu o prevzatí</w:t>
      </w:r>
      <w:r w:rsidRPr="001E65F0">
        <w:rPr>
          <w:spacing w:val="50"/>
        </w:rPr>
        <w:t xml:space="preserve"> </w:t>
      </w:r>
      <w:r w:rsidRPr="001E65F0">
        <w:rPr>
          <w:spacing w:val="-1"/>
        </w:rPr>
        <w:t>oboma</w:t>
      </w:r>
      <w:r w:rsidRPr="001E65F0">
        <w:rPr>
          <w:spacing w:val="50"/>
        </w:rPr>
        <w:t xml:space="preserve"> </w:t>
      </w:r>
      <w:r>
        <w:rPr>
          <w:spacing w:val="-2"/>
        </w:rPr>
        <w:t>Z</w:t>
      </w:r>
      <w:r w:rsidRPr="001E65F0">
        <w:rPr>
          <w:spacing w:val="-2"/>
        </w:rPr>
        <w:t>mluvnými</w:t>
      </w:r>
      <w:r w:rsidRPr="001E65F0">
        <w:rPr>
          <w:spacing w:val="53"/>
        </w:rPr>
        <w:t xml:space="preserve"> </w:t>
      </w:r>
      <w:r w:rsidRPr="001E65F0">
        <w:rPr>
          <w:spacing w:val="-1"/>
        </w:rPr>
        <w:t>stranami,</w:t>
      </w:r>
      <w:r w:rsidRPr="001E65F0">
        <w:rPr>
          <w:spacing w:val="77"/>
        </w:rPr>
        <w:t xml:space="preserve"> </w:t>
      </w:r>
      <w:r>
        <w:rPr>
          <w:spacing w:val="-1"/>
        </w:rPr>
        <w:t>Zhotoviteľ</w:t>
      </w:r>
      <w:r w:rsidRPr="001E65F0">
        <w:rPr>
          <w:spacing w:val="49"/>
        </w:rPr>
        <w:t xml:space="preserve"> </w:t>
      </w:r>
      <w:r w:rsidRPr="001E65F0">
        <w:rPr>
          <w:spacing w:val="-1"/>
        </w:rPr>
        <w:t>bezodplatne</w:t>
      </w:r>
      <w:r w:rsidRPr="001E65F0">
        <w:rPr>
          <w:spacing w:val="50"/>
        </w:rPr>
        <w:t xml:space="preserve"> </w:t>
      </w:r>
      <w:r w:rsidRPr="001E65F0">
        <w:rPr>
          <w:spacing w:val="-1"/>
        </w:rPr>
        <w:t>poskytuje</w:t>
      </w:r>
      <w:r w:rsidRPr="001E65F0">
        <w:rPr>
          <w:spacing w:val="50"/>
        </w:rPr>
        <w:t xml:space="preserve"> </w:t>
      </w:r>
      <w:r w:rsidRPr="001E65F0">
        <w:rPr>
          <w:spacing w:val="-1"/>
        </w:rPr>
        <w:t>výhradne</w:t>
      </w:r>
      <w:r w:rsidRPr="001E65F0">
        <w:rPr>
          <w:spacing w:val="50"/>
        </w:rPr>
        <w:t xml:space="preserve"> </w:t>
      </w:r>
      <w:r>
        <w:rPr>
          <w:spacing w:val="50"/>
        </w:rPr>
        <w:t>O</w:t>
      </w:r>
      <w:r w:rsidRPr="001E65F0">
        <w:rPr>
          <w:spacing w:val="-1"/>
        </w:rPr>
        <w:t>bjednávateľovi</w:t>
      </w:r>
      <w:r w:rsidRPr="001E65F0">
        <w:rPr>
          <w:spacing w:val="51"/>
        </w:rPr>
        <w:t xml:space="preserve"> </w:t>
      </w:r>
      <w:r w:rsidRPr="001E65F0">
        <w:t>v</w:t>
      </w:r>
      <w:r w:rsidRPr="001E65F0">
        <w:rPr>
          <w:spacing w:val="47"/>
        </w:rPr>
        <w:t xml:space="preserve"> </w:t>
      </w:r>
      <w:r w:rsidRPr="001E65F0">
        <w:rPr>
          <w:spacing w:val="-1"/>
        </w:rPr>
        <w:t>neobmedzenom</w:t>
      </w:r>
      <w:r w:rsidRPr="001E65F0">
        <w:rPr>
          <w:spacing w:val="49"/>
        </w:rPr>
        <w:t xml:space="preserve"> </w:t>
      </w:r>
      <w:r w:rsidRPr="001E65F0">
        <w:rPr>
          <w:spacing w:val="-1"/>
        </w:rPr>
        <w:t>rozsahu</w:t>
      </w:r>
      <w:r w:rsidRPr="001E65F0">
        <w:rPr>
          <w:spacing w:val="67"/>
        </w:rPr>
        <w:t xml:space="preserve"> </w:t>
      </w:r>
      <w:r w:rsidRPr="001E65F0">
        <w:rPr>
          <w:spacing w:val="-1"/>
        </w:rPr>
        <w:t>licenciu</w:t>
      </w:r>
      <w:r w:rsidRPr="001E65F0">
        <w:rPr>
          <w:spacing w:val="50"/>
        </w:rPr>
        <w:t xml:space="preserve"> </w:t>
      </w:r>
      <w:r w:rsidRPr="001E65F0">
        <w:t>na</w:t>
      </w:r>
      <w:r w:rsidRPr="001E65F0">
        <w:rPr>
          <w:spacing w:val="48"/>
        </w:rPr>
        <w:t xml:space="preserve"> </w:t>
      </w:r>
      <w:r w:rsidRPr="001E65F0">
        <w:rPr>
          <w:spacing w:val="-1"/>
        </w:rPr>
        <w:t>akékoľvek</w:t>
      </w:r>
      <w:r w:rsidRPr="001E65F0">
        <w:rPr>
          <w:spacing w:val="50"/>
        </w:rPr>
        <w:t xml:space="preserve"> </w:t>
      </w:r>
      <w:r w:rsidRPr="001E65F0">
        <w:rPr>
          <w:spacing w:val="-1"/>
        </w:rPr>
        <w:t>všeobecne</w:t>
      </w:r>
      <w:r w:rsidRPr="001E65F0">
        <w:rPr>
          <w:spacing w:val="48"/>
        </w:rPr>
        <w:t xml:space="preserve"> </w:t>
      </w:r>
      <w:r w:rsidRPr="001E65F0">
        <w:rPr>
          <w:spacing w:val="-1"/>
        </w:rPr>
        <w:t>záväznými</w:t>
      </w:r>
      <w:r w:rsidRPr="001E65F0">
        <w:rPr>
          <w:spacing w:val="51"/>
        </w:rPr>
        <w:t xml:space="preserve"> </w:t>
      </w:r>
      <w:r w:rsidRPr="001E65F0">
        <w:rPr>
          <w:spacing w:val="-1"/>
        </w:rPr>
        <w:t>právnymi</w:t>
      </w:r>
      <w:r w:rsidRPr="001E65F0">
        <w:rPr>
          <w:spacing w:val="51"/>
        </w:rPr>
        <w:t xml:space="preserve"> </w:t>
      </w:r>
      <w:r w:rsidRPr="001E65F0">
        <w:rPr>
          <w:spacing w:val="-1"/>
        </w:rPr>
        <w:t>predpismi</w:t>
      </w:r>
      <w:r w:rsidRPr="001E65F0">
        <w:rPr>
          <w:spacing w:val="51"/>
        </w:rPr>
        <w:t xml:space="preserve"> </w:t>
      </w:r>
      <w:r w:rsidRPr="001E65F0">
        <w:rPr>
          <w:spacing w:val="-1"/>
        </w:rPr>
        <w:t>vymedzené</w:t>
      </w:r>
      <w:r w:rsidRPr="001E65F0">
        <w:rPr>
          <w:spacing w:val="50"/>
        </w:rPr>
        <w:t xml:space="preserve"> </w:t>
      </w:r>
      <w:r w:rsidRPr="001E65F0">
        <w:rPr>
          <w:spacing w:val="-1"/>
        </w:rPr>
        <w:t>dovolené</w:t>
      </w:r>
      <w:r w:rsidRPr="001E65F0">
        <w:rPr>
          <w:spacing w:val="55"/>
        </w:rPr>
        <w:t xml:space="preserve"> </w:t>
      </w:r>
      <w:r w:rsidRPr="001E65F0">
        <w:rPr>
          <w:spacing w:val="-1"/>
        </w:rPr>
        <w:t>použitie</w:t>
      </w:r>
      <w:r w:rsidRPr="001E65F0">
        <w:rPr>
          <w:spacing w:val="45"/>
        </w:rPr>
        <w:t xml:space="preserve"> </w:t>
      </w:r>
      <w:r w:rsidRPr="001E65F0">
        <w:rPr>
          <w:spacing w:val="-1"/>
        </w:rPr>
        <w:t>tohto</w:t>
      </w:r>
      <w:r w:rsidRPr="001E65F0">
        <w:rPr>
          <w:spacing w:val="45"/>
        </w:rPr>
        <w:t xml:space="preserve"> </w:t>
      </w:r>
      <w:r w:rsidRPr="001E65F0">
        <w:rPr>
          <w:spacing w:val="-1"/>
        </w:rPr>
        <w:t>autorského</w:t>
      </w:r>
      <w:r w:rsidRPr="001E65F0">
        <w:rPr>
          <w:spacing w:val="45"/>
        </w:rPr>
        <w:t xml:space="preserve"> </w:t>
      </w:r>
      <w:r w:rsidRPr="001E65F0">
        <w:rPr>
          <w:spacing w:val="-1"/>
        </w:rPr>
        <w:t>diela</w:t>
      </w:r>
      <w:r w:rsidRPr="001E65F0">
        <w:rPr>
          <w:spacing w:val="45"/>
        </w:rPr>
        <w:t xml:space="preserve"> </w:t>
      </w:r>
      <w:r w:rsidRPr="001E65F0">
        <w:rPr>
          <w:spacing w:val="1"/>
        </w:rPr>
        <w:t>po</w:t>
      </w:r>
      <w:r w:rsidRPr="001E65F0">
        <w:rPr>
          <w:spacing w:val="45"/>
        </w:rPr>
        <w:t xml:space="preserve"> </w:t>
      </w:r>
      <w:r w:rsidRPr="001E65F0">
        <w:t>dobu</w:t>
      </w:r>
      <w:r w:rsidRPr="001E65F0">
        <w:rPr>
          <w:spacing w:val="45"/>
        </w:rPr>
        <w:t xml:space="preserve"> </w:t>
      </w:r>
      <w:r w:rsidRPr="001E65F0">
        <w:rPr>
          <w:spacing w:val="-1"/>
        </w:rPr>
        <w:t>trvania</w:t>
      </w:r>
      <w:r w:rsidRPr="001E65F0">
        <w:rPr>
          <w:spacing w:val="45"/>
        </w:rPr>
        <w:t xml:space="preserve"> </w:t>
      </w:r>
      <w:r w:rsidRPr="001E65F0">
        <w:rPr>
          <w:spacing w:val="-1"/>
        </w:rPr>
        <w:t>autorských</w:t>
      </w:r>
      <w:r w:rsidRPr="001E65F0">
        <w:rPr>
          <w:spacing w:val="45"/>
        </w:rPr>
        <w:t xml:space="preserve"> </w:t>
      </w:r>
      <w:r w:rsidRPr="001E65F0">
        <w:t>práv</w:t>
      </w:r>
      <w:r w:rsidRPr="001E65F0">
        <w:rPr>
          <w:spacing w:val="43"/>
        </w:rPr>
        <w:t xml:space="preserve"> </w:t>
      </w:r>
      <w:r w:rsidRPr="001E65F0">
        <w:rPr>
          <w:spacing w:val="-1"/>
        </w:rPr>
        <w:t>(ďalej</w:t>
      </w:r>
      <w:r w:rsidRPr="001E65F0">
        <w:rPr>
          <w:spacing w:val="48"/>
        </w:rPr>
        <w:t xml:space="preserve"> </w:t>
      </w:r>
      <w:r w:rsidRPr="001E65F0">
        <w:rPr>
          <w:spacing w:val="-1"/>
        </w:rPr>
        <w:t>len</w:t>
      </w:r>
      <w:r w:rsidRPr="001E65F0">
        <w:rPr>
          <w:spacing w:val="45"/>
        </w:rPr>
        <w:t xml:space="preserve"> </w:t>
      </w:r>
      <w:r w:rsidRPr="001E65F0">
        <w:rPr>
          <w:spacing w:val="-1"/>
        </w:rPr>
        <w:t>„</w:t>
      </w:r>
      <w:r w:rsidRPr="001E65F0">
        <w:rPr>
          <w:b/>
          <w:bCs/>
          <w:spacing w:val="-1"/>
        </w:rPr>
        <w:t>Autorská</w:t>
      </w:r>
      <w:r w:rsidRPr="001E65F0">
        <w:rPr>
          <w:b/>
          <w:bCs/>
          <w:spacing w:val="59"/>
        </w:rPr>
        <w:t xml:space="preserve"> </w:t>
      </w:r>
      <w:r w:rsidRPr="001E65F0">
        <w:rPr>
          <w:b/>
          <w:bCs/>
          <w:spacing w:val="-1"/>
        </w:rPr>
        <w:t>licencia</w:t>
      </w:r>
      <w:r w:rsidRPr="001E65F0">
        <w:rPr>
          <w:spacing w:val="-1"/>
        </w:rPr>
        <w:t>“).</w:t>
      </w:r>
      <w:r>
        <w:rPr>
          <w:spacing w:val="-1"/>
        </w:rPr>
        <w:t xml:space="preserve"> </w:t>
      </w:r>
      <w:r w:rsidRPr="004F25D6">
        <w:rPr>
          <w:spacing w:val="-1"/>
        </w:rPr>
        <w:t xml:space="preserve">Objednávateľ má právo tieto časti </w:t>
      </w:r>
      <w:r>
        <w:rPr>
          <w:spacing w:val="-1"/>
        </w:rPr>
        <w:t>Diela</w:t>
      </w:r>
      <w:r w:rsidRPr="004F25D6">
        <w:rPr>
          <w:spacing w:val="-1"/>
        </w:rPr>
        <w:t xml:space="preserve"> ďalej spracovávať, prekladať, meniť alebo dopĺňať.</w:t>
      </w:r>
      <w:r w:rsidRPr="001E65F0">
        <w:t xml:space="preserve"> </w:t>
      </w:r>
      <w:r w:rsidRPr="001E65F0">
        <w:rPr>
          <w:spacing w:val="-1"/>
        </w:rPr>
        <w:t>Odplata</w:t>
      </w:r>
      <w:r w:rsidRPr="001E65F0">
        <w:t xml:space="preserve"> </w:t>
      </w:r>
      <w:r w:rsidRPr="001E65F0">
        <w:rPr>
          <w:spacing w:val="-1"/>
        </w:rPr>
        <w:t>za</w:t>
      </w:r>
      <w:r w:rsidRPr="001E65F0">
        <w:t xml:space="preserve"> </w:t>
      </w:r>
      <w:r w:rsidRPr="001E65F0">
        <w:rPr>
          <w:spacing w:val="-1"/>
        </w:rPr>
        <w:t>poskytnutie</w:t>
      </w:r>
      <w:r w:rsidRPr="001E65F0">
        <w:t xml:space="preserve"> </w:t>
      </w:r>
      <w:r w:rsidRPr="001E65F0">
        <w:rPr>
          <w:spacing w:val="-2"/>
        </w:rPr>
        <w:t>Autorskej</w:t>
      </w:r>
      <w:r w:rsidRPr="001E65F0">
        <w:rPr>
          <w:spacing w:val="3"/>
        </w:rPr>
        <w:t xml:space="preserve"> </w:t>
      </w:r>
      <w:r w:rsidRPr="001E65F0">
        <w:rPr>
          <w:spacing w:val="-1"/>
        </w:rPr>
        <w:t>licencie</w:t>
      </w:r>
      <w:r w:rsidRPr="001E65F0">
        <w:rPr>
          <w:spacing w:val="-2"/>
        </w:rPr>
        <w:t xml:space="preserve"> </w:t>
      </w:r>
      <w:r w:rsidRPr="001E65F0">
        <w:t xml:space="preserve">je </w:t>
      </w:r>
      <w:r w:rsidRPr="001E65F0">
        <w:rPr>
          <w:spacing w:val="-1"/>
        </w:rPr>
        <w:t>zahrnutá</w:t>
      </w:r>
      <w:r w:rsidRPr="001E65F0">
        <w:t xml:space="preserve"> v</w:t>
      </w:r>
      <w:r w:rsidRPr="001E65F0">
        <w:rPr>
          <w:spacing w:val="-2"/>
        </w:rPr>
        <w:t xml:space="preserve"> </w:t>
      </w:r>
      <w:r w:rsidRPr="001E65F0">
        <w:rPr>
          <w:spacing w:val="-1"/>
        </w:rPr>
        <w:t>odmene</w:t>
      </w:r>
      <w:r w:rsidRPr="001E65F0">
        <w:t xml:space="preserve"> </w:t>
      </w:r>
      <w:r w:rsidRPr="001E65F0">
        <w:rPr>
          <w:spacing w:val="-1"/>
        </w:rPr>
        <w:t>za</w:t>
      </w:r>
      <w:r w:rsidRPr="001E65F0">
        <w:t xml:space="preserve"> </w:t>
      </w:r>
      <w:r>
        <w:rPr>
          <w:spacing w:val="-1"/>
        </w:rPr>
        <w:t xml:space="preserve">Dielo a </w:t>
      </w:r>
      <w:r w:rsidRPr="004F25D6">
        <w:rPr>
          <w:spacing w:val="-1"/>
        </w:rPr>
        <w:t>a zmluvné strany majú za to, že je primeraná k rozsahu a spôsobu použitia predmetu ochrany práva duševného vlastníctva</w:t>
      </w:r>
      <w:r w:rsidRPr="001E65F0">
        <w:rPr>
          <w:spacing w:val="-1"/>
        </w:rPr>
        <w:t>.</w:t>
      </w:r>
      <w:r>
        <w:rPr>
          <w:spacing w:val="73"/>
        </w:rPr>
        <w:t xml:space="preserve"> </w:t>
      </w:r>
      <w:r w:rsidRPr="001E65F0">
        <w:rPr>
          <w:spacing w:val="-1"/>
        </w:rPr>
        <w:t>Objednávateľ</w:t>
      </w:r>
      <w:r w:rsidRPr="001E65F0">
        <w:rPr>
          <w:spacing w:val="9"/>
        </w:rPr>
        <w:t xml:space="preserve"> </w:t>
      </w:r>
      <w:r w:rsidRPr="001E65F0">
        <w:t>v</w:t>
      </w:r>
      <w:r w:rsidRPr="001E65F0">
        <w:rPr>
          <w:spacing w:val="7"/>
        </w:rPr>
        <w:t xml:space="preserve"> </w:t>
      </w:r>
      <w:r w:rsidRPr="001E65F0">
        <w:rPr>
          <w:spacing w:val="-1"/>
        </w:rPr>
        <w:t>rozsahu</w:t>
      </w:r>
      <w:r w:rsidRPr="001E65F0">
        <w:rPr>
          <w:spacing w:val="9"/>
        </w:rPr>
        <w:t xml:space="preserve"> </w:t>
      </w:r>
      <w:r w:rsidRPr="001E65F0">
        <w:rPr>
          <w:spacing w:val="-2"/>
        </w:rPr>
        <w:t>Autorskej</w:t>
      </w:r>
      <w:r w:rsidRPr="001E65F0">
        <w:rPr>
          <w:spacing w:val="12"/>
        </w:rPr>
        <w:t xml:space="preserve"> </w:t>
      </w:r>
      <w:r w:rsidRPr="001E65F0">
        <w:rPr>
          <w:spacing w:val="-1"/>
        </w:rPr>
        <w:t>licencie</w:t>
      </w:r>
      <w:r w:rsidRPr="001E65F0">
        <w:rPr>
          <w:spacing w:val="7"/>
        </w:rPr>
        <w:t xml:space="preserve"> </w:t>
      </w:r>
      <w:r w:rsidRPr="001E65F0">
        <w:t>je</w:t>
      </w:r>
      <w:r w:rsidRPr="001E65F0">
        <w:rPr>
          <w:spacing w:val="9"/>
        </w:rPr>
        <w:t xml:space="preserve"> </w:t>
      </w:r>
      <w:r w:rsidRPr="001E65F0">
        <w:rPr>
          <w:spacing w:val="-1"/>
        </w:rPr>
        <w:t>oprávnený</w:t>
      </w:r>
      <w:r w:rsidRPr="001E65F0">
        <w:rPr>
          <w:spacing w:val="7"/>
        </w:rPr>
        <w:t xml:space="preserve"> </w:t>
      </w:r>
      <w:r w:rsidRPr="001E65F0">
        <w:t>udeliť</w:t>
      </w:r>
      <w:r w:rsidRPr="001E65F0">
        <w:rPr>
          <w:spacing w:val="6"/>
        </w:rPr>
        <w:t xml:space="preserve"> </w:t>
      </w:r>
      <w:r w:rsidRPr="001E65F0">
        <w:rPr>
          <w:spacing w:val="-1"/>
        </w:rPr>
        <w:t>tretím</w:t>
      </w:r>
      <w:r w:rsidRPr="001E65F0">
        <w:rPr>
          <w:spacing w:val="5"/>
        </w:rPr>
        <w:t xml:space="preserve"> </w:t>
      </w:r>
      <w:r w:rsidRPr="001E65F0">
        <w:t>osobám</w:t>
      </w:r>
      <w:r w:rsidRPr="001E65F0">
        <w:rPr>
          <w:spacing w:val="5"/>
        </w:rPr>
        <w:t xml:space="preserve"> </w:t>
      </w:r>
      <w:r w:rsidRPr="001E65F0">
        <w:rPr>
          <w:spacing w:val="-1"/>
        </w:rPr>
        <w:t>sublicenciu,</w:t>
      </w:r>
      <w:r w:rsidRPr="001E65F0">
        <w:rPr>
          <w:spacing w:val="69"/>
        </w:rPr>
        <w:t xml:space="preserve"> </w:t>
      </w:r>
      <w:r w:rsidRPr="001E65F0">
        <w:rPr>
          <w:spacing w:val="-1"/>
        </w:rPr>
        <w:t>ako</w:t>
      </w:r>
      <w:r w:rsidRPr="001E65F0">
        <w:rPr>
          <w:spacing w:val="21"/>
        </w:rPr>
        <w:t xml:space="preserve"> </w:t>
      </w:r>
      <w:r w:rsidRPr="001E65F0">
        <w:rPr>
          <w:spacing w:val="-1"/>
        </w:rPr>
        <w:t>aj</w:t>
      </w:r>
      <w:r w:rsidRPr="001E65F0">
        <w:rPr>
          <w:spacing w:val="24"/>
        </w:rPr>
        <w:t xml:space="preserve"> </w:t>
      </w:r>
      <w:r w:rsidRPr="001E65F0">
        <w:rPr>
          <w:spacing w:val="-1"/>
        </w:rPr>
        <w:t>postúpiť</w:t>
      </w:r>
      <w:r w:rsidRPr="001E65F0">
        <w:rPr>
          <w:spacing w:val="16"/>
        </w:rPr>
        <w:t xml:space="preserve"> </w:t>
      </w:r>
      <w:r w:rsidRPr="001E65F0">
        <w:rPr>
          <w:spacing w:val="1"/>
        </w:rPr>
        <w:t>ju</w:t>
      </w:r>
      <w:r w:rsidRPr="001E65F0">
        <w:rPr>
          <w:spacing w:val="19"/>
        </w:rPr>
        <w:t xml:space="preserve"> </w:t>
      </w:r>
      <w:r w:rsidRPr="001E65F0">
        <w:t>na</w:t>
      </w:r>
      <w:r w:rsidRPr="001E65F0">
        <w:rPr>
          <w:spacing w:val="19"/>
        </w:rPr>
        <w:t xml:space="preserve"> </w:t>
      </w:r>
      <w:r w:rsidRPr="001E65F0">
        <w:rPr>
          <w:spacing w:val="-1"/>
        </w:rPr>
        <w:t>tretiu</w:t>
      </w:r>
      <w:r w:rsidRPr="001E65F0">
        <w:rPr>
          <w:spacing w:val="19"/>
        </w:rPr>
        <w:t xml:space="preserve"> </w:t>
      </w:r>
      <w:r w:rsidRPr="001E65F0">
        <w:t>osobu</w:t>
      </w:r>
      <w:r>
        <w:t xml:space="preserve">, </w:t>
      </w:r>
      <w:r w:rsidRPr="004F25D6">
        <w:t>s čím Zhotoviteľ súhlasí</w:t>
      </w:r>
      <w:r w:rsidRPr="001E65F0">
        <w:t>.</w:t>
      </w:r>
      <w:r w:rsidRPr="001E65F0">
        <w:rPr>
          <w:spacing w:val="19"/>
        </w:rPr>
        <w:t xml:space="preserve"> </w:t>
      </w:r>
      <w:r w:rsidRPr="001E65F0">
        <w:rPr>
          <w:spacing w:val="-2"/>
        </w:rPr>
        <w:t>Za</w:t>
      </w:r>
      <w:r w:rsidRPr="001E65F0">
        <w:rPr>
          <w:spacing w:val="21"/>
        </w:rPr>
        <w:t xml:space="preserve"> </w:t>
      </w:r>
      <w:r w:rsidRPr="001E65F0">
        <w:rPr>
          <w:spacing w:val="-1"/>
        </w:rPr>
        <w:t>prípadné</w:t>
      </w:r>
      <w:r w:rsidRPr="001E65F0">
        <w:rPr>
          <w:spacing w:val="21"/>
        </w:rPr>
        <w:t xml:space="preserve"> </w:t>
      </w:r>
      <w:r w:rsidRPr="001E65F0">
        <w:rPr>
          <w:spacing w:val="-2"/>
        </w:rPr>
        <w:t>nároky</w:t>
      </w:r>
      <w:r w:rsidRPr="001E65F0">
        <w:rPr>
          <w:spacing w:val="19"/>
        </w:rPr>
        <w:t xml:space="preserve"> </w:t>
      </w:r>
      <w:r w:rsidRPr="001E65F0">
        <w:rPr>
          <w:spacing w:val="-1"/>
        </w:rPr>
        <w:t>tretích</w:t>
      </w:r>
      <w:r w:rsidRPr="001E65F0">
        <w:rPr>
          <w:spacing w:val="19"/>
        </w:rPr>
        <w:t xml:space="preserve"> </w:t>
      </w:r>
      <w:r w:rsidRPr="001E65F0">
        <w:rPr>
          <w:spacing w:val="-1"/>
        </w:rPr>
        <w:t>osôb</w:t>
      </w:r>
      <w:r w:rsidRPr="001E65F0">
        <w:rPr>
          <w:spacing w:val="21"/>
        </w:rPr>
        <w:t xml:space="preserve"> </w:t>
      </w:r>
      <w:r w:rsidRPr="001E65F0">
        <w:t>z</w:t>
      </w:r>
      <w:r w:rsidRPr="001E65F0">
        <w:rPr>
          <w:spacing w:val="19"/>
        </w:rPr>
        <w:t xml:space="preserve"> </w:t>
      </w:r>
      <w:r w:rsidRPr="001E65F0">
        <w:rPr>
          <w:spacing w:val="-1"/>
        </w:rPr>
        <w:t>dôvodu</w:t>
      </w:r>
      <w:r w:rsidRPr="001E65F0">
        <w:rPr>
          <w:spacing w:val="21"/>
        </w:rPr>
        <w:t xml:space="preserve"> </w:t>
      </w:r>
      <w:r w:rsidRPr="001E65F0">
        <w:rPr>
          <w:spacing w:val="-1"/>
        </w:rPr>
        <w:t>poskytnutia</w:t>
      </w:r>
      <w:r w:rsidRPr="001E65F0">
        <w:rPr>
          <w:spacing w:val="67"/>
        </w:rPr>
        <w:t xml:space="preserve"> </w:t>
      </w:r>
      <w:r w:rsidRPr="001E65F0">
        <w:rPr>
          <w:spacing w:val="-1"/>
        </w:rPr>
        <w:t>Autorskej</w:t>
      </w:r>
      <w:r w:rsidRPr="001E65F0">
        <w:rPr>
          <w:spacing w:val="1"/>
        </w:rPr>
        <w:t xml:space="preserve"> </w:t>
      </w:r>
      <w:r w:rsidRPr="001E65F0">
        <w:rPr>
          <w:spacing w:val="-1"/>
        </w:rPr>
        <w:t>licencie</w:t>
      </w:r>
      <w:r w:rsidRPr="001E65F0">
        <w:t xml:space="preserve"> </w:t>
      </w:r>
      <w:r w:rsidRPr="001E65F0">
        <w:rPr>
          <w:spacing w:val="-1"/>
        </w:rPr>
        <w:t>objednávateľovi</w:t>
      </w:r>
      <w:r w:rsidRPr="001E65F0">
        <w:rPr>
          <w:spacing w:val="1"/>
        </w:rPr>
        <w:t xml:space="preserve"> </w:t>
      </w:r>
      <w:r w:rsidRPr="001E65F0">
        <w:rPr>
          <w:spacing w:val="-1"/>
        </w:rPr>
        <w:t>zodpovedá</w:t>
      </w:r>
      <w:r w:rsidRPr="001E65F0">
        <w:t xml:space="preserve"> </w:t>
      </w:r>
      <w:r>
        <w:rPr>
          <w:spacing w:val="-1"/>
        </w:rPr>
        <w:t>Zhotoviteľ</w:t>
      </w:r>
      <w:r w:rsidRPr="001E65F0">
        <w:rPr>
          <w:spacing w:val="-1"/>
        </w:rPr>
        <w:t>.</w:t>
      </w:r>
    </w:p>
    <w:p w14:paraId="6DFA1068" w14:textId="77777777" w:rsidR="0090201F" w:rsidRDefault="0090201F" w:rsidP="0090201F">
      <w:pPr>
        <w:pStyle w:val="ListParagraph"/>
        <w:widowControl w:val="0"/>
        <w:numPr>
          <w:ilvl w:val="0"/>
          <w:numId w:val="35"/>
        </w:numPr>
        <w:tabs>
          <w:tab w:val="left" w:pos="1843"/>
          <w:tab w:val="left" w:pos="2835"/>
        </w:tabs>
        <w:spacing w:after="120" w:line="276" w:lineRule="auto"/>
        <w:ind w:left="425" w:hanging="425"/>
        <w:jc w:val="both"/>
      </w:pPr>
      <w:r w:rsidRPr="004F25D6">
        <w:t>Zhotoviteľ zároveň vyhlasuje, že v prípade, že na tvorbu diela použil subdodávateľov, vysporiadal všetky právne záväzky týkajúce sa autorskoprávnej ochrany pred odovzdaním diela Objednávateľovi. V prípade uplatnenia akýchkoľvek nárokov subdodávateľov alebo tretích strán vyplývajúcich z porušenia autorských práv uplatnených po odovzdaní diela Objednávateľovi, nebude Objednávateľ zodpovedať za tieto nároky, resp. prípadnú škodu, ale zodpovednosť v plnej miere nesie Zhotoviteľ, ktorý sa zaviazal uvedené nároky vysporiadať ešte pred odovzdaním diela Objednávateľovi. Zhotoviteľ v uvedenom prípade plne zodpovedá za škodu spôsobenú Objednávateľovi, subdodávateľom alebo tretím osobám. Uvedené ustanovenie sa obdobne uplatní v prípade uplatnenia nárokov akýchkoľvek tretích osôb, ktoré nie sú subdodávateľom.</w:t>
      </w:r>
    </w:p>
    <w:p w14:paraId="2D544B63" w14:textId="77777777" w:rsidR="0090201F" w:rsidRPr="001E65F0" w:rsidRDefault="0090201F" w:rsidP="0090201F">
      <w:pPr>
        <w:pStyle w:val="ListParagraph"/>
        <w:widowControl w:val="0"/>
        <w:numPr>
          <w:ilvl w:val="0"/>
          <w:numId w:val="35"/>
        </w:numPr>
        <w:tabs>
          <w:tab w:val="left" w:pos="1843"/>
          <w:tab w:val="left" w:pos="2835"/>
        </w:tabs>
        <w:spacing w:after="120" w:line="276" w:lineRule="auto"/>
        <w:ind w:left="425" w:hanging="425"/>
        <w:jc w:val="both"/>
      </w:pPr>
      <w:r w:rsidRPr="005D5F29">
        <w:rPr>
          <w:spacing w:val="-1"/>
        </w:rPr>
        <w:t>Hmotne</w:t>
      </w:r>
      <w:r w:rsidRPr="005D5F29">
        <w:rPr>
          <w:spacing w:val="19"/>
        </w:rPr>
        <w:t xml:space="preserve"> </w:t>
      </w:r>
      <w:r w:rsidRPr="005D5F29">
        <w:rPr>
          <w:spacing w:val="-1"/>
        </w:rPr>
        <w:t>zachytený</w:t>
      </w:r>
      <w:r w:rsidRPr="005D5F29">
        <w:rPr>
          <w:spacing w:val="17"/>
        </w:rPr>
        <w:t xml:space="preserve"> </w:t>
      </w:r>
      <w:r w:rsidRPr="005D5F29">
        <w:rPr>
          <w:spacing w:val="-1"/>
        </w:rPr>
        <w:t>výsledok</w:t>
      </w:r>
      <w:r w:rsidRPr="005D5F29">
        <w:rPr>
          <w:spacing w:val="16"/>
        </w:rPr>
        <w:t xml:space="preserve"> </w:t>
      </w:r>
      <w:r w:rsidRPr="001E65F0">
        <w:t>činnosti</w:t>
      </w:r>
      <w:r w:rsidRPr="005D5F29">
        <w:rPr>
          <w:spacing w:val="20"/>
        </w:rPr>
        <w:t xml:space="preserve"> </w:t>
      </w:r>
      <w:r w:rsidRPr="005D5F29">
        <w:rPr>
          <w:spacing w:val="-1"/>
        </w:rPr>
        <w:t>Zhotoviteľa</w:t>
      </w:r>
      <w:r w:rsidRPr="005D5F29">
        <w:rPr>
          <w:spacing w:val="16"/>
        </w:rPr>
        <w:t xml:space="preserve"> </w:t>
      </w:r>
      <w:r w:rsidRPr="005D5F29">
        <w:rPr>
          <w:spacing w:val="-1"/>
        </w:rPr>
        <w:t>pri</w:t>
      </w:r>
      <w:r w:rsidRPr="005D5F29">
        <w:rPr>
          <w:spacing w:val="20"/>
        </w:rPr>
        <w:t xml:space="preserve"> </w:t>
      </w:r>
      <w:r w:rsidRPr="005D5F29">
        <w:rPr>
          <w:spacing w:val="-1"/>
        </w:rPr>
        <w:t>plnení Predmetu Zmluvy</w:t>
      </w:r>
      <w:r w:rsidRPr="005D5F29">
        <w:rPr>
          <w:spacing w:val="19"/>
        </w:rPr>
        <w:t xml:space="preserve"> </w:t>
      </w:r>
      <w:r w:rsidRPr="005D5F29">
        <w:rPr>
          <w:spacing w:val="-1"/>
        </w:rPr>
        <w:t>alebo</w:t>
      </w:r>
      <w:r w:rsidRPr="005D5F29">
        <w:rPr>
          <w:spacing w:val="17"/>
        </w:rPr>
        <w:t xml:space="preserve"> </w:t>
      </w:r>
      <w:r w:rsidRPr="001E65F0">
        <w:t>jeho</w:t>
      </w:r>
      <w:r w:rsidRPr="005D5F29">
        <w:rPr>
          <w:spacing w:val="19"/>
        </w:rPr>
        <w:t xml:space="preserve"> </w:t>
      </w:r>
      <w:r w:rsidRPr="005D5F29">
        <w:rPr>
          <w:spacing w:val="-1"/>
        </w:rPr>
        <w:t>časť</w:t>
      </w:r>
      <w:r w:rsidRPr="005D5F29">
        <w:rPr>
          <w:spacing w:val="65"/>
        </w:rPr>
        <w:t xml:space="preserve"> </w:t>
      </w:r>
      <w:r w:rsidRPr="001E65F0">
        <w:t>sa</w:t>
      </w:r>
      <w:r w:rsidRPr="005D5F29">
        <w:rPr>
          <w:spacing w:val="22"/>
        </w:rPr>
        <w:t xml:space="preserve"> </w:t>
      </w:r>
      <w:r w:rsidRPr="005D5F29">
        <w:rPr>
          <w:spacing w:val="-1"/>
        </w:rPr>
        <w:t>stáva</w:t>
      </w:r>
      <w:r w:rsidRPr="005D5F29">
        <w:rPr>
          <w:spacing w:val="21"/>
        </w:rPr>
        <w:t xml:space="preserve"> </w:t>
      </w:r>
      <w:r w:rsidRPr="001E65F0">
        <w:t>po</w:t>
      </w:r>
      <w:r w:rsidRPr="005D5F29">
        <w:rPr>
          <w:spacing w:val="19"/>
        </w:rPr>
        <w:t xml:space="preserve"> </w:t>
      </w:r>
      <w:r w:rsidRPr="001E65F0">
        <w:t>jeho</w:t>
      </w:r>
      <w:r w:rsidRPr="005D5F29">
        <w:rPr>
          <w:spacing w:val="19"/>
        </w:rPr>
        <w:t xml:space="preserve"> </w:t>
      </w:r>
      <w:r w:rsidRPr="005D5F29">
        <w:rPr>
          <w:spacing w:val="-1"/>
        </w:rPr>
        <w:t>akceptovaní,</w:t>
      </w:r>
      <w:r w:rsidRPr="005D5F29">
        <w:rPr>
          <w:spacing w:val="19"/>
        </w:rPr>
        <w:t xml:space="preserve"> </w:t>
      </w:r>
      <w:r w:rsidRPr="001E65F0">
        <w:t>t.j.</w:t>
      </w:r>
      <w:r w:rsidRPr="005D5F29">
        <w:rPr>
          <w:spacing w:val="19"/>
        </w:rPr>
        <w:t xml:space="preserve"> </w:t>
      </w:r>
      <w:r w:rsidRPr="001E65F0">
        <w:t>po</w:t>
      </w:r>
      <w:r w:rsidRPr="005D5F29">
        <w:rPr>
          <w:spacing w:val="21"/>
        </w:rPr>
        <w:t xml:space="preserve"> </w:t>
      </w:r>
      <w:r w:rsidRPr="005D5F29">
        <w:rPr>
          <w:spacing w:val="-1"/>
        </w:rPr>
        <w:t>podpísaní</w:t>
      </w:r>
      <w:r w:rsidRPr="005D5F29">
        <w:rPr>
          <w:spacing w:val="27"/>
        </w:rPr>
        <w:t xml:space="preserve"> </w:t>
      </w:r>
      <w:r w:rsidRPr="005D5F29">
        <w:rPr>
          <w:spacing w:val="-1"/>
        </w:rPr>
        <w:t>akceptačného</w:t>
      </w:r>
      <w:r w:rsidRPr="005D5F29">
        <w:rPr>
          <w:spacing w:val="19"/>
        </w:rPr>
        <w:t xml:space="preserve"> </w:t>
      </w:r>
      <w:r w:rsidRPr="005D5F29">
        <w:rPr>
          <w:spacing w:val="-1"/>
        </w:rPr>
        <w:t>protokolu</w:t>
      </w:r>
      <w:r w:rsidRPr="005D5F29">
        <w:rPr>
          <w:spacing w:val="21"/>
        </w:rPr>
        <w:t xml:space="preserve"> </w:t>
      </w:r>
      <w:r w:rsidRPr="005D5F29">
        <w:rPr>
          <w:spacing w:val="-2"/>
        </w:rPr>
        <w:t>zástupcami</w:t>
      </w:r>
      <w:r w:rsidRPr="005D5F29">
        <w:rPr>
          <w:spacing w:val="22"/>
        </w:rPr>
        <w:t xml:space="preserve"> </w:t>
      </w:r>
      <w:r w:rsidRPr="001E65F0">
        <w:t>oboch</w:t>
      </w:r>
      <w:r w:rsidRPr="005D5F29">
        <w:rPr>
          <w:spacing w:val="47"/>
        </w:rPr>
        <w:t xml:space="preserve"> </w:t>
      </w:r>
      <w:r w:rsidRPr="005D5F29">
        <w:rPr>
          <w:spacing w:val="-1"/>
        </w:rPr>
        <w:t>zmluvných</w:t>
      </w:r>
      <w:r w:rsidRPr="001E65F0">
        <w:t xml:space="preserve"> strán, </w:t>
      </w:r>
      <w:r w:rsidRPr="005D5F29">
        <w:rPr>
          <w:spacing w:val="-1"/>
        </w:rPr>
        <w:t>vlastníctvom</w:t>
      </w:r>
      <w:r w:rsidRPr="005D5F29">
        <w:rPr>
          <w:spacing w:val="-4"/>
        </w:rPr>
        <w:t xml:space="preserve"> </w:t>
      </w:r>
      <w:r w:rsidRPr="005D5F29">
        <w:rPr>
          <w:spacing w:val="-1"/>
        </w:rPr>
        <w:t>objednávateľa.</w:t>
      </w:r>
    </w:p>
    <w:p w14:paraId="15DCD422" w14:textId="77777777" w:rsidR="0090201F" w:rsidRDefault="0090201F" w:rsidP="0090201F">
      <w:pPr>
        <w:jc w:val="center"/>
        <w:rPr>
          <w:b/>
          <w:bCs/>
        </w:rPr>
      </w:pPr>
    </w:p>
    <w:p w14:paraId="53C2D48C" w14:textId="77777777" w:rsidR="0090201F" w:rsidRPr="001E65F0" w:rsidRDefault="0090201F" w:rsidP="0090201F">
      <w:pPr>
        <w:jc w:val="center"/>
      </w:pPr>
      <w:r>
        <w:rPr>
          <w:b/>
          <w:bCs/>
        </w:rPr>
        <w:t>Článok VIII</w:t>
      </w:r>
      <w:r w:rsidRPr="001E65F0">
        <w:rPr>
          <w:b/>
          <w:bCs/>
        </w:rPr>
        <w:t>.</w:t>
      </w:r>
    </w:p>
    <w:p w14:paraId="7460E189" w14:textId="77777777" w:rsidR="0090201F" w:rsidRPr="001E65F0" w:rsidRDefault="0090201F" w:rsidP="0090201F">
      <w:pPr>
        <w:jc w:val="center"/>
      </w:pPr>
      <w:r w:rsidRPr="001E65F0">
        <w:rPr>
          <w:b/>
          <w:bCs/>
        </w:rPr>
        <w:t>Zánik Zmluvy a sankcie</w:t>
      </w:r>
    </w:p>
    <w:p w14:paraId="43B94D70" w14:textId="77777777" w:rsidR="0090201F" w:rsidRPr="001E65F0" w:rsidRDefault="0090201F" w:rsidP="0090201F">
      <w:pPr>
        <w:pStyle w:val="ListParagraph"/>
        <w:numPr>
          <w:ilvl w:val="0"/>
          <w:numId w:val="24"/>
        </w:numPr>
        <w:spacing w:after="120" w:line="276" w:lineRule="auto"/>
        <w:ind w:left="425" w:hanging="425"/>
      </w:pPr>
      <w:r w:rsidRPr="001E65F0">
        <w:t xml:space="preserve">Zmluva zaniká: </w:t>
      </w:r>
    </w:p>
    <w:p w14:paraId="36DCA784" w14:textId="77777777" w:rsidR="0090201F" w:rsidRPr="001E65F0" w:rsidRDefault="0090201F" w:rsidP="0090201F">
      <w:pPr>
        <w:pStyle w:val="ListParagraph"/>
        <w:numPr>
          <w:ilvl w:val="0"/>
          <w:numId w:val="25"/>
        </w:numPr>
        <w:spacing w:after="120" w:line="276" w:lineRule="auto"/>
        <w:ind w:left="714" w:hanging="357"/>
      </w:pPr>
      <w:r w:rsidRPr="001E65F0">
        <w:t xml:space="preserve">písomnou dohodou Zmluvných strán, </w:t>
      </w:r>
    </w:p>
    <w:p w14:paraId="4A134706" w14:textId="77777777" w:rsidR="0090201F" w:rsidRPr="001E65F0" w:rsidRDefault="0090201F" w:rsidP="0090201F">
      <w:pPr>
        <w:pStyle w:val="Default"/>
        <w:numPr>
          <w:ilvl w:val="0"/>
          <w:numId w:val="25"/>
        </w:numPr>
        <w:spacing w:after="120" w:line="276" w:lineRule="auto"/>
        <w:ind w:left="714" w:hanging="357"/>
      </w:pPr>
      <w:r w:rsidRPr="001E65F0">
        <w:t xml:space="preserve">písomnou výpoveďou, </w:t>
      </w:r>
    </w:p>
    <w:p w14:paraId="60988360" w14:textId="77777777" w:rsidR="0090201F" w:rsidRPr="001E65F0" w:rsidRDefault="0090201F" w:rsidP="0090201F">
      <w:pPr>
        <w:pStyle w:val="Default"/>
        <w:numPr>
          <w:ilvl w:val="0"/>
          <w:numId w:val="25"/>
        </w:numPr>
        <w:spacing w:after="120" w:line="276" w:lineRule="auto"/>
        <w:ind w:left="714" w:hanging="357"/>
      </w:pPr>
      <w:r w:rsidRPr="001E65F0">
        <w:t xml:space="preserve">písomným odstúpením od Zmluvy, </w:t>
      </w:r>
    </w:p>
    <w:p w14:paraId="55F4DDAE" w14:textId="77777777" w:rsidR="0090201F" w:rsidRPr="001E65F0" w:rsidRDefault="0090201F" w:rsidP="0090201F">
      <w:pPr>
        <w:pStyle w:val="Default"/>
        <w:numPr>
          <w:ilvl w:val="0"/>
          <w:numId w:val="25"/>
        </w:numPr>
        <w:spacing w:after="120" w:line="276" w:lineRule="auto"/>
        <w:ind w:left="714" w:hanging="357"/>
      </w:pPr>
      <w:r w:rsidRPr="001E65F0">
        <w:t xml:space="preserve">riadnym splnením Predmetu Zmluvy. </w:t>
      </w:r>
    </w:p>
    <w:p w14:paraId="2DE933F4" w14:textId="77777777" w:rsidR="0090201F" w:rsidRPr="001E65F0" w:rsidRDefault="0090201F" w:rsidP="0090201F">
      <w:pPr>
        <w:pStyle w:val="Default"/>
        <w:numPr>
          <w:ilvl w:val="0"/>
          <w:numId w:val="24"/>
        </w:numPr>
        <w:spacing w:after="120" w:line="276" w:lineRule="auto"/>
        <w:ind w:left="425" w:hanging="425"/>
        <w:jc w:val="both"/>
      </w:pPr>
      <w:r w:rsidRPr="001E65F0">
        <w:t xml:space="preserve">Dohoda podľa odseku 1 písm. a) tohto článku Zmluvy musí byť uzatvorená písomne, podpísaná oboma Zmluvnými stranami a musí obsahovať dohodu o vzájomnom vyrovnaní nevysporiadaných majetkovoprávnych vzťahov vzniknutých v súvislosti so Zmluvou, inak je neplatná. </w:t>
      </w:r>
    </w:p>
    <w:p w14:paraId="667AE603" w14:textId="77777777" w:rsidR="0090201F" w:rsidRPr="001E65F0" w:rsidRDefault="0090201F" w:rsidP="0090201F">
      <w:pPr>
        <w:pStyle w:val="Default"/>
        <w:numPr>
          <w:ilvl w:val="0"/>
          <w:numId w:val="24"/>
        </w:numPr>
        <w:spacing w:after="120" w:line="276" w:lineRule="auto"/>
        <w:ind w:left="425" w:hanging="425"/>
        <w:jc w:val="both"/>
      </w:pPr>
      <w:r w:rsidRPr="001E65F0">
        <w:t xml:space="preserve">Každá zo Zmluvných strán môže od Zmluvy odstúpiť v prípade podstatného porušenia povinností druhou Zmluvnou stranou. Odstúpenie je účinné doručením písomného oznámenia o odstúpení druhej Zmluvnej strane. Odstúpenie musí mať písomnú formu, musí byť doručené druhej Zmluvnej strane a musí v ňom byť uvedený konkrétny dôvod </w:t>
      </w:r>
      <w:r w:rsidRPr="001E65F0">
        <w:lastRenderedPageBreak/>
        <w:t xml:space="preserve">odstúpenia, inak je neplatné. Odstúpením od Zmluvy sa Zmluva neruší od počiatku, ale až odo dňa doručenia odstúpenia druhej Zmluvnej strane. </w:t>
      </w:r>
    </w:p>
    <w:p w14:paraId="13D70125" w14:textId="77777777" w:rsidR="0090201F" w:rsidRPr="001E65F0" w:rsidRDefault="0090201F" w:rsidP="0090201F">
      <w:pPr>
        <w:pStyle w:val="Default"/>
        <w:numPr>
          <w:ilvl w:val="0"/>
          <w:numId w:val="24"/>
        </w:numPr>
        <w:spacing w:after="120" w:line="276" w:lineRule="auto"/>
        <w:ind w:left="425" w:hanging="425"/>
        <w:jc w:val="both"/>
      </w:pPr>
      <w:r w:rsidRPr="001E65F0">
        <w:t xml:space="preserve">Objednávateľ je oprávnený odstúpiť od Zmluvy pri podstatnom porušení Zmluvy Zhotoviteľom, pričom za podstatné porušenie Zmluvy Zhotoviteľom sa považuje najmä ak: </w:t>
      </w:r>
    </w:p>
    <w:p w14:paraId="3A53AC2D" w14:textId="77777777" w:rsidR="0090201F" w:rsidRPr="001E65F0" w:rsidRDefault="0090201F" w:rsidP="0090201F">
      <w:pPr>
        <w:pStyle w:val="Default"/>
        <w:numPr>
          <w:ilvl w:val="1"/>
          <w:numId w:val="26"/>
        </w:numPr>
        <w:spacing w:after="120" w:line="276" w:lineRule="auto"/>
        <w:ind w:left="714" w:hanging="288"/>
        <w:jc w:val="both"/>
      </w:pPr>
      <w:r w:rsidRPr="001E65F0">
        <w:t xml:space="preserve">Zhotoviteľ opakovane porušil svoje zmluvné povinnosti uvedené v Zmluve, t. j. nezhotovil a neodovzdal Dielo riadne a včas, resp. v termínoch podľa Zmluvy, </w:t>
      </w:r>
    </w:p>
    <w:p w14:paraId="37011BFB" w14:textId="77777777" w:rsidR="0090201F" w:rsidRPr="001E65F0" w:rsidRDefault="0090201F" w:rsidP="0090201F">
      <w:pPr>
        <w:pStyle w:val="Default"/>
        <w:numPr>
          <w:ilvl w:val="1"/>
          <w:numId w:val="26"/>
        </w:numPr>
        <w:spacing w:after="120" w:line="276" w:lineRule="auto"/>
        <w:ind w:left="714" w:hanging="288"/>
        <w:jc w:val="both"/>
      </w:pPr>
      <w:r w:rsidRPr="001E65F0">
        <w:t xml:space="preserve">na Zhotoviteľa bol podaný návrh na vyhlásenie konkurzu, bol na jeho majetok vyhlásený konkurz alebo bol návrh na jeho vyhlásenie zamietnutý pre nedostatok majetku alebo vstúpil do likvidácie alebo bolo začaté konanie o reštrukturalizácii, </w:t>
      </w:r>
    </w:p>
    <w:p w14:paraId="409B39A9" w14:textId="77777777" w:rsidR="0090201F" w:rsidRPr="001E65F0" w:rsidRDefault="0090201F" w:rsidP="0090201F">
      <w:pPr>
        <w:pStyle w:val="Default"/>
        <w:numPr>
          <w:ilvl w:val="1"/>
          <w:numId w:val="26"/>
        </w:numPr>
        <w:spacing w:after="120" w:line="276" w:lineRule="auto"/>
        <w:ind w:left="714" w:hanging="288"/>
        <w:jc w:val="both"/>
      </w:pPr>
      <w:r w:rsidRPr="001E65F0">
        <w:t xml:space="preserve">Zhotoviteľ pri plnení Zmluvy závažným spôsobom porušuje práva tretích osôb, </w:t>
      </w:r>
    </w:p>
    <w:p w14:paraId="1DFFDB31" w14:textId="77777777" w:rsidR="0090201F" w:rsidRPr="001E65F0" w:rsidRDefault="0090201F" w:rsidP="0090201F">
      <w:pPr>
        <w:pStyle w:val="Default"/>
        <w:numPr>
          <w:ilvl w:val="1"/>
          <w:numId w:val="26"/>
        </w:numPr>
        <w:spacing w:after="120" w:line="276" w:lineRule="auto"/>
        <w:ind w:left="714" w:hanging="288"/>
        <w:jc w:val="both"/>
      </w:pPr>
      <w:r w:rsidRPr="001E65F0">
        <w:t xml:space="preserve">ak súd právoplatne uzná kohokoľvek zo štatutárneho orgánu </w:t>
      </w:r>
      <w:r>
        <w:t>Zhotoviteľ</w:t>
      </w:r>
      <w:r w:rsidRPr="001E65F0">
        <w:t xml:space="preserve">a alebo zamestnancov </w:t>
      </w:r>
      <w:r>
        <w:t>Zhotoviteľ</w:t>
      </w:r>
      <w:r w:rsidRPr="001E65F0">
        <w:t>a za vinných z trestného činu bezprostredne súvisiaceho s uzatváraním a/alebo plnením tejto rámcovej dohody a/alebo objednávok vystavených na základe a v súlade s touto rámcovou dohodou,</w:t>
      </w:r>
    </w:p>
    <w:p w14:paraId="7B88B59F" w14:textId="77777777" w:rsidR="0090201F" w:rsidRPr="001E65F0" w:rsidRDefault="0090201F" w:rsidP="0090201F">
      <w:pPr>
        <w:pStyle w:val="Default"/>
        <w:numPr>
          <w:ilvl w:val="1"/>
          <w:numId w:val="26"/>
        </w:numPr>
        <w:spacing w:after="120" w:line="276" w:lineRule="auto"/>
        <w:ind w:left="714" w:hanging="288"/>
        <w:jc w:val="both"/>
      </w:pPr>
      <w:r w:rsidRPr="001E65F0">
        <w:t xml:space="preserve">má na základe dôveryhodných informácií dôvodné podozrenie, že Zhotoviteľ uzavrel v danom verejnom obstarávaní alebo počas plnenia Zmluvy, s iným hospodárskym subjektom Zmluvu narúšajúcu hospodársku súťaž. </w:t>
      </w:r>
    </w:p>
    <w:p w14:paraId="46AC9843" w14:textId="77777777" w:rsidR="0090201F" w:rsidRPr="001E65F0" w:rsidRDefault="0090201F" w:rsidP="0090201F">
      <w:pPr>
        <w:pStyle w:val="Default"/>
        <w:numPr>
          <w:ilvl w:val="0"/>
          <w:numId w:val="24"/>
        </w:numPr>
        <w:spacing w:after="120" w:line="276" w:lineRule="auto"/>
        <w:ind w:left="425" w:hanging="425"/>
        <w:jc w:val="both"/>
      </w:pPr>
      <w:r w:rsidRPr="001E65F0">
        <w:t xml:space="preserve">Objednávateľ je oprávnený odstúpiť od Zmluvy aj podľa § 19 zákona o verejnom obstarávaní. </w:t>
      </w:r>
    </w:p>
    <w:p w14:paraId="665A13C9" w14:textId="77777777" w:rsidR="0090201F" w:rsidRPr="001E65F0" w:rsidRDefault="0090201F" w:rsidP="0090201F">
      <w:pPr>
        <w:pStyle w:val="Default"/>
        <w:numPr>
          <w:ilvl w:val="0"/>
          <w:numId w:val="24"/>
        </w:numPr>
        <w:spacing w:after="120" w:line="276" w:lineRule="auto"/>
        <w:ind w:left="425" w:hanging="425"/>
        <w:jc w:val="both"/>
      </w:pPr>
      <w:r w:rsidRPr="001E65F0">
        <w:t>Zhotoviteľ je oprávnený odstúpiť od Zmluvy pri podstatnom porušení Zmluvy Objednávateľom, pričom za podstatné porušenie Zmluvy</w:t>
      </w:r>
      <w:r>
        <w:t xml:space="preserve"> Objednávateľom sa považuje ak </w:t>
      </w:r>
      <w:r w:rsidRPr="001E65F0">
        <w:t xml:space="preserve">je Objednávateľ v omeškaní s platbou za faktúru o viac ako šesťdesiat (60) dní po jej splatnosti. </w:t>
      </w:r>
    </w:p>
    <w:p w14:paraId="28B5F0DE" w14:textId="77777777" w:rsidR="0090201F" w:rsidRPr="001E65F0" w:rsidRDefault="0090201F" w:rsidP="0090201F">
      <w:pPr>
        <w:pStyle w:val="Default"/>
        <w:numPr>
          <w:ilvl w:val="0"/>
          <w:numId w:val="24"/>
        </w:numPr>
        <w:spacing w:after="120" w:line="276" w:lineRule="auto"/>
        <w:ind w:left="425" w:hanging="425"/>
        <w:jc w:val="both"/>
      </w:pPr>
      <w:r w:rsidRPr="001E65F0">
        <w:t>Zmluvu môže ktorákoľvek zo Zmluvných strán písomne vypovedať bez udania dôvodu s</w:t>
      </w:r>
      <w:r>
        <w:t xml:space="preserve"> 1- mesačnou </w:t>
      </w:r>
      <w:r w:rsidRPr="001E65F0">
        <w:t xml:space="preserve">výpovednou lehotou. Výpovedná lehota začína plynúť prvým dňom mesiaca nasledujúceho po mesiaci, v ktorom bola písomná výpoveď doručená druhej Zmluvnej strane. </w:t>
      </w:r>
    </w:p>
    <w:p w14:paraId="66E64F3C" w14:textId="77777777" w:rsidR="0090201F" w:rsidRPr="001E65F0" w:rsidRDefault="0090201F" w:rsidP="0090201F">
      <w:pPr>
        <w:pStyle w:val="Default"/>
        <w:numPr>
          <w:ilvl w:val="0"/>
          <w:numId w:val="24"/>
        </w:numPr>
        <w:spacing w:after="360" w:line="276" w:lineRule="auto"/>
        <w:ind w:left="425" w:hanging="425"/>
        <w:jc w:val="both"/>
      </w:pPr>
      <w:r w:rsidRPr="001E65F0">
        <w:t xml:space="preserve">Predčasné ukončenie Zmluvy, bez ohľadu na Zmluvnú stranu, ktorá Zmluvu vypovedala alebo od nej odstúpila, sa nedotýka zodpovednosti Zhotoviteľa za vady dovtedy dodaného plnenia Predmetu Zmluvy. </w:t>
      </w:r>
    </w:p>
    <w:p w14:paraId="2C7AA1CA" w14:textId="77777777" w:rsidR="0090201F" w:rsidRPr="001E65F0" w:rsidRDefault="0090201F" w:rsidP="0090201F">
      <w:pPr>
        <w:jc w:val="center"/>
      </w:pPr>
      <w:r w:rsidRPr="001E65F0">
        <w:rPr>
          <w:b/>
          <w:bCs/>
        </w:rPr>
        <w:t>Článok X.</w:t>
      </w:r>
    </w:p>
    <w:p w14:paraId="779D98EC" w14:textId="77777777" w:rsidR="0090201F" w:rsidRPr="001E65F0" w:rsidRDefault="0090201F" w:rsidP="0090201F">
      <w:pPr>
        <w:jc w:val="center"/>
      </w:pPr>
      <w:r w:rsidRPr="001E65F0">
        <w:rPr>
          <w:b/>
          <w:bCs/>
        </w:rPr>
        <w:t>Doručovanie a komunikácia Zmluvných strán</w:t>
      </w:r>
    </w:p>
    <w:p w14:paraId="74008E11" w14:textId="77777777" w:rsidR="0090201F" w:rsidRPr="001E65F0" w:rsidRDefault="0090201F" w:rsidP="0090201F">
      <w:pPr>
        <w:pStyle w:val="ListParagraph"/>
        <w:widowControl w:val="0"/>
        <w:numPr>
          <w:ilvl w:val="1"/>
          <w:numId w:val="29"/>
        </w:numPr>
        <w:autoSpaceDE w:val="0"/>
        <w:autoSpaceDN w:val="0"/>
        <w:adjustRightInd w:val="0"/>
        <w:spacing w:after="120" w:line="276" w:lineRule="auto"/>
        <w:ind w:left="425" w:hanging="425"/>
        <w:jc w:val="both"/>
        <w:rPr>
          <w:rFonts w:eastAsia="MS Gothic"/>
          <w:color w:val="000000"/>
        </w:rPr>
      </w:pPr>
      <w:r w:rsidRPr="001E65F0">
        <w:rPr>
          <w:rFonts w:eastAsia="MS Gothic"/>
          <w:color w:val="000000"/>
        </w:rPr>
        <w:t xml:space="preserve">Akákoľvek písomná komunikácia medzi zmluvnými stranami v tejto súvislosti sa bude adresovať príslušnej zmluvnej strane na nižšie uvedenú adresu a bude sa považovať za doručenú v prípade: </w:t>
      </w:r>
    </w:p>
    <w:p w14:paraId="54571796" w14:textId="77777777" w:rsidR="0090201F" w:rsidRPr="001E65F0" w:rsidRDefault="0090201F" w:rsidP="0090201F">
      <w:pPr>
        <w:pStyle w:val="ListParagraph"/>
        <w:widowControl w:val="0"/>
        <w:numPr>
          <w:ilvl w:val="0"/>
          <w:numId w:val="28"/>
        </w:numPr>
        <w:autoSpaceDE w:val="0"/>
        <w:autoSpaceDN w:val="0"/>
        <w:adjustRightInd w:val="0"/>
        <w:spacing w:after="120" w:line="276" w:lineRule="auto"/>
        <w:ind w:left="714" w:hanging="288"/>
        <w:jc w:val="both"/>
        <w:rPr>
          <w:rFonts w:eastAsia="MS Gothic"/>
          <w:color w:val="000000"/>
        </w:rPr>
      </w:pPr>
      <w:r w:rsidRPr="001E65F0">
        <w:rPr>
          <w:rFonts w:eastAsia="MS Gothic"/>
          <w:color w:val="000000"/>
        </w:rPr>
        <w:t xml:space="preserve">doručenia faxom po tom, ako bolo odosielateľovi doručené potvrdenie, že prenos údajov prebehol v poriadku, </w:t>
      </w:r>
    </w:p>
    <w:p w14:paraId="2C30C79C" w14:textId="77777777" w:rsidR="0090201F" w:rsidRPr="001E65F0" w:rsidRDefault="0090201F" w:rsidP="0090201F">
      <w:pPr>
        <w:pStyle w:val="ListParagraph"/>
        <w:widowControl w:val="0"/>
        <w:numPr>
          <w:ilvl w:val="0"/>
          <w:numId w:val="28"/>
        </w:numPr>
        <w:autoSpaceDE w:val="0"/>
        <w:autoSpaceDN w:val="0"/>
        <w:adjustRightInd w:val="0"/>
        <w:spacing w:after="120" w:line="276" w:lineRule="auto"/>
        <w:ind w:left="714" w:hanging="288"/>
        <w:jc w:val="both"/>
        <w:rPr>
          <w:rFonts w:eastAsia="MS Gothic"/>
          <w:color w:val="000000"/>
        </w:rPr>
      </w:pPr>
      <w:r w:rsidRPr="001E65F0">
        <w:lastRenderedPageBreak/>
        <w:t xml:space="preserve">osobného doručenia prostredníctvom kuriérskej služby alebo inak, po jej prijatí, </w:t>
      </w:r>
    </w:p>
    <w:p w14:paraId="666677A6" w14:textId="77777777" w:rsidR="0090201F" w:rsidRPr="001E65F0" w:rsidRDefault="0090201F" w:rsidP="0090201F">
      <w:pPr>
        <w:pStyle w:val="ListParagraph"/>
        <w:numPr>
          <w:ilvl w:val="0"/>
          <w:numId w:val="28"/>
        </w:numPr>
        <w:spacing w:after="120" w:line="276" w:lineRule="auto"/>
        <w:ind w:left="714" w:hanging="288"/>
        <w:jc w:val="both"/>
      </w:pPr>
      <w:r w:rsidRPr="001E65F0">
        <w:t xml:space="preserve">doručenia e-mailom, po doručení potvrdenia od príjemcu o prijatí, pričom príjemca nie je oprávnený vo vlastnom e-mailovom klientovi odmietnuť odoslanie potvrdenia o prijatí e-mailu, alebo </w:t>
      </w:r>
    </w:p>
    <w:p w14:paraId="0408FC31" w14:textId="77777777" w:rsidR="0090201F" w:rsidRPr="001E65F0" w:rsidRDefault="0090201F" w:rsidP="0090201F">
      <w:pPr>
        <w:pStyle w:val="ListParagraph"/>
        <w:numPr>
          <w:ilvl w:val="0"/>
          <w:numId w:val="28"/>
        </w:numPr>
        <w:spacing w:after="120" w:line="276" w:lineRule="auto"/>
        <w:ind w:left="714" w:hanging="288"/>
        <w:jc w:val="both"/>
      </w:pPr>
      <w:r w:rsidRPr="001E65F0">
        <w:t xml:space="preserve">doporučenej zásielky, k dátumu uvedenému na potvrdení o doručení alebo na potvrdení o tom, že zásielku nemožno doručiť. </w:t>
      </w:r>
    </w:p>
    <w:p w14:paraId="67BF91F4" w14:textId="77777777" w:rsidR="0090201F" w:rsidRPr="001E65F0" w:rsidRDefault="0090201F" w:rsidP="0090201F">
      <w:pPr>
        <w:pStyle w:val="ListParagraph"/>
        <w:numPr>
          <w:ilvl w:val="0"/>
          <w:numId w:val="29"/>
        </w:numPr>
        <w:spacing w:after="120" w:line="276" w:lineRule="auto"/>
        <w:ind w:left="425" w:hanging="425"/>
        <w:jc w:val="both"/>
      </w:pPr>
      <w:r w:rsidRPr="001E65F0">
        <w:t xml:space="preserve">Za deň doručenia zásielky Zmluvnej strane, ktorej bola adresovaná, sa považuje takisto deň: </w:t>
      </w:r>
    </w:p>
    <w:p w14:paraId="3B4F39A6" w14:textId="77777777" w:rsidR="0090201F" w:rsidRPr="001E65F0" w:rsidRDefault="0090201F" w:rsidP="0090201F">
      <w:pPr>
        <w:pStyle w:val="ListParagraph"/>
        <w:numPr>
          <w:ilvl w:val="0"/>
          <w:numId w:val="30"/>
        </w:numPr>
        <w:spacing w:after="120" w:line="276" w:lineRule="auto"/>
        <w:ind w:left="714" w:hanging="288"/>
        <w:jc w:val="both"/>
      </w:pPr>
      <w:r w:rsidRPr="001E65F0">
        <w:t xml:space="preserve">v ktorom ju táto Zmluvná strana odoprela prijať, </w:t>
      </w:r>
    </w:p>
    <w:p w14:paraId="69636061" w14:textId="77777777" w:rsidR="0090201F" w:rsidRPr="001E65F0" w:rsidRDefault="0090201F" w:rsidP="0090201F">
      <w:pPr>
        <w:pStyle w:val="ListParagraph"/>
        <w:numPr>
          <w:ilvl w:val="0"/>
          <w:numId w:val="30"/>
        </w:numPr>
        <w:spacing w:after="120" w:line="276" w:lineRule="auto"/>
        <w:ind w:left="714" w:hanging="288"/>
        <w:jc w:val="both"/>
      </w:pPr>
      <w:r w:rsidRPr="001E65F0">
        <w:t xml:space="preserve">ktorým márne uplynula odberná lehota pre jej vyzdvihnutie si na pošte alebo </w:t>
      </w:r>
    </w:p>
    <w:p w14:paraId="24756998" w14:textId="77777777" w:rsidR="0090201F" w:rsidRPr="001E65F0" w:rsidRDefault="0090201F" w:rsidP="0090201F">
      <w:pPr>
        <w:pStyle w:val="ListParagraph"/>
        <w:numPr>
          <w:ilvl w:val="0"/>
          <w:numId w:val="30"/>
        </w:numPr>
        <w:spacing w:after="120" w:line="276" w:lineRule="auto"/>
        <w:ind w:left="714" w:hanging="288"/>
        <w:jc w:val="both"/>
      </w:pPr>
      <w:r w:rsidRPr="001E65F0">
        <w:t xml:space="preserve">v ktorý bola na nej zamestnancom pošty vyznačená poznámka, že “adresát sa odsťahoval”, “adresát je neznámy” alebo iná poznámka, ktorá podľa poštového poriadku znamená nedoručiteľnosť zásielky. </w:t>
      </w:r>
    </w:p>
    <w:p w14:paraId="4760A577" w14:textId="77777777" w:rsidR="0090201F" w:rsidRPr="001E65F0" w:rsidRDefault="0090201F" w:rsidP="0090201F">
      <w:pPr>
        <w:pStyle w:val="ListParagraph"/>
        <w:widowControl w:val="0"/>
        <w:numPr>
          <w:ilvl w:val="0"/>
          <w:numId w:val="29"/>
        </w:numPr>
        <w:autoSpaceDE w:val="0"/>
        <w:autoSpaceDN w:val="0"/>
        <w:adjustRightInd w:val="0"/>
        <w:spacing w:after="120" w:line="276" w:lineRule="auto"/>
        <w:ind w:left="425" w:hanging="425"/>
        <w:jc w:val="both"/>
      </w:pPr>
      <w:r w:rsidRPr="001E65F0">
        <w:t xml:space="preserve">Na vylúčenie pochybností je osoba oprávnená na obchodné a vecné rokovania oprávnená uskutočniť všetky úkony podľa tejto Zmluvy, okrem úkonov smerujúcich k zmene alebo zániku Zmluvy. Zmena osoby oprávnenej na obchodné a vecné rokovania je Zmluvná strana povinná oznámiť druhej Zmluvnej strane, nevyžaduje sa uzavretie dodatku k Zmluve. </w:t>
      </w:r>
    </w:p>
    <w:p w14:paraId="61B89760" w14:textId="77777777" w:rsidR="0090201F" w:rsidRPr="001E65F0" w:rsidRDefault="0090201F" w:rsidP="0090201F">
      <w:pPr>
        <w:pStyle w:val="ListParagraph"/>
        <w:widowControl w:val="0"/>
        <w:numPr>
          <w:ilvl w:val="0"/>
          <w:numId w:val="29"/>
        </w:numPr>
        <w:autoSpaceDE w:val="0"/>
        <w:autoSpaceDN w:val="0"/>
        <w:adjustRightInd w:val="0"/>
        <w:spacing w:after="120" w:line="276" w:lineRule="auto"/>
        <w:ind w:left="425" w:hanging="425"/>
        <w:jc w:val="both"/>
      </w:pPr>
      <w:r w:rsidRPr="001E65F0">
        <w:rPr>
          <w:rFonts w:eastAsia="MS Gothic"/>
          <w:color w:val="000000"/>
        </w:rPr>
        <w:t xml:space="preserve">Písomná komunikácia bude adresovaná nasledovne: </w:t>
      </w:r>
    </w:p>
    <w:p w14:paraId="01943338" w14:textId="77777777" w:rsidR="0090201F" w:rsidRPr="001E65F0" w:rsidRDefault="0090201F" w:rsidP="0090201F">
      <w:pPr>
        <w:widowControl w:val="0"/>
        <w:autoSpaceDE w:val="0"/>
        <w:autoSpaceDN w:val="0"/>
        <w:adjustRightInd w:val="0"/>
        <w:spacing w:after="120"/>
        <w:ind w:left="850" w:hanging="425"/>
        <w:jc w:val="both"/>
        <w:rPr>
          <w:rFonts w:eastAsia="MS Gothic"/>
          <w:color w:val="000000"/>
        </w:rPr>
      </w:pPr>
      <w:r w:rsidRPr="001E65F0">
        <w:rPr>
          <w:rFonts w:eastAsia="MS Gothic"/>
          <w:color w:val="000000"/>
        </w:rPr>
        <w:t xml:space="preserve">Zásielky pre objednávateľa: </w:t>
      </w:r>
    </w:p>
    <w:p w14:paraId="2D7D89B1" w14:textId="77777777" w:rsidR="0090201F" w:rsidRPr="00934C89" w:rsidRDefault="0090201F" w:rsidP="0090201F">
      <w:pPr>
        <w:widowControl w:val="0"/>
        <w:autoSpaceDE w:val="0"/>
        <w:autoSpaceDN w:val="0"/>
        <w:adjustRightInd w:val="0"/>
        <w:spacing w:after="120"/>
        <w:ind w:left="850" w:hanging="425"/>
        <w:jc w:val="both"/>
        <w:rPr>
          <w:rFonts w:eastAsia="MS Gothic"/>
          <w:color w:val="000000"/>
        </w:rPr>
      </w:pPr>
      <w:r w:rsidRPr="00934C89">
        <w:rPr>
          <w:rFonts w:eastAsia="MS Gothic"/>
          <w:color w:val="000000"/>
        </w:rPr>
        <w:t xml:space="preserve">Úrad geodézie, kartografie a katastra Slovenskej republiky </w:t>
      </w:r>
    </w:p>
    <w:p w14:paraId="4418146F" w14:textId="77777777" w:rsidR="0090201F" w:rsidRPr="00934C89" w:rsidRDefault="0090201F" w:rsidP="0090201F">
      <w:pPr>
        <w:widowControl w:val="0"/>
        <w:autoSpaceDE w:val="0"/>
        <w:autoSpaceDN w:val="0"/>
        <w:adjustRightInd w:val="0"/>
        <w:spacing w:after="120"/>
        <w:ind w:left="850" w:hanging="425"/>
        <w:jc w:val="both"/>
        <w:rPr>
          <w:rFonts w:eastAsia="MS Gothic"/>
          <w:color w:val="000000"/>
        </w:rPr>
      </w:pPr>
      <w:r>
        <w:rPr>
          <w:rFonts w:eastAsia="MS Gothic"/>
          <w:color w:val="000000"/>
        </w:rPr>
        <w:t>Pre:</w:t>
      </w:r>
    </w:p>
    <w:p w14:paraId="6AD4B017" w14:textId="77777777" w:rsidR="0090201F" w:rsidRPr="00934C89" w:rsidRDefault="0090201F" w:rsidP="0090201F">
      <w:pPr>
        <w:widowControl w:val="0"/>
        <w:autoSpaceDE w:val="0"/>
        <w:autoSpaceDN w:val="0"/>
        <w:adjustRightInd w:val="0"/>
        <w:spacing w:after="120"/>
        <w:ind w:left="850" w:hanging="425"/>
        <w:jc w:val="both"/>
        <w:rPr>
          <w:rFonts w:eastAsia="MS Gothic"/>
          <w:color w:val="000000"/>
        </w:rPr>
      </w:pPr>
      <w:r w:rsidRPr="00934C89">
        <w:rPr>
          <w:rFonts w:eastAsia="MS Gothic"/>
          <w:color w:val="000000"/>
        </w:rPr>
        <w:t xml:space="preserve">Adresa:  Chlumeckého 2, 820 12 Bratislava </w:t>
      </w:r>
    </w:p>
    <w:p w14:paraId="7C7448B4" w14:textId="77777777" w:rsidR="0090201F" w:rsidRPr="00934C89" w:rsidRDefault="0090201F" w:rsidP="0090201F">
      <w:pPr>
        <w:widowControl w:val="0"/>
        <w:autoSpaceDE w:val="0"/>
        <w:autoSpaceDN w:val="0"/>
        <w:adjustRightInd w:val="0"/>
        <w:spacing w:after="120"/>
        <w:ind w:left="850" w:hanging="425"/>
        <w:jc w:val="both"/>
        <w:rPr>
          <w:rFonts w:eastAsia="MS Gothic"/>
          <w:color w:val="000000"/>
        </w:rPr>
      </w:pPr>
      <w:r w:rsidRPr="00934C89">
        <w:rPr>
          <w:rFonts w:eastAsia="MS Gothic"/>
          <w:color w:val="000000"/>
        </w:rPr>
        <w:t xml:space="preserve">Telefón:  +421 2 2081 6080 </w:t>
      </w:r>
    </w:p>
    <w:p w14:paraId="14162664" w14:textId="77777777" w:rsidR="0090201F" w:rsidRPr="00934C89" w:rsidRDefault="0090201F" w:rsidP="0090201F">
      <w:pPr>
        <w:widowControl w:val="0"/>
        <w:autoSpaceDE w:val="0"/>
        <w:autoSpaceDN w:val="0"/>
        <w:adjustRightInd w:val="0"/>
        <w:spacing w:after="120"/>
        <w:ind w:left="850" w:hanging="425"/>
        <w:jc w:val="both"/>
        <w:rPr>
          <w:rFonts w:eastAsia="MS Gothic"/>
          <w:color w:val="000000"/>
        </w:rPr>
      </w:pPr>
      <w:r w:rsidRPr="00934C89">
        <w:rPr>
          <w:rFonts w:eastAsia="MS Gothic"/>
          <w:color w:val="000000"/>
        </w:rPr>
        <w:t xml:space="preserve">E-mail:   </w:t>
      </w:r>
    </w:p>
    <w:p w14:paraId="30CB8DB1" w14:textId="77777777" w:rsidR="0090201F" w:rsidRPr="001E65F0" w:rsidRDefault="0090201F" w:rsidP="0090201F">
      <w:pPr>
        <w:widowControl w:val="0"/>
        <w:autoSpaceDE w:val="0"/>
        <w:autoSpaceDN w:val="0"/>
        <w:adjustRightInd w:val="0"/>
        <w:spacing w:after="120"/>
        <w:ind w:left="850" w:hanging="425"/>
        <w:jc w:val="both"/>
        <w:rPr>
          <w:rFonts w:eastAsia="MS Gothic"/>
          <w:color w:val="000000"/>
        </w:rPr>
      </w:pPr>
      <w:r w:rsidRPr="00934C89">
        <w:rPr>
          <w:rFonts w:eastAsia="MS Gothic"/>
          <w:color w:val="000000"/>
        </w:rPr>
        <w:t xml:space="preserve">WEB:     </w:t>
      </w:r>
      <w:hyperlink r:id="rId5" w:history="1">
        <w:r w:rsidRPr="00934C89">
          <w:rPr>
            <w:rFonts w:eastAsia="MS Gothic"/>
            <w:color w:val="0563C1"/>
            <w:u w:val="single"/>
          </w:rPr>
          <w:t>www.skgeodesy.sk</w:t>
        </w:r>
      </w:hyperlink>
      <w:r w:rsidRPr="001E65F0">
        <w:rPr>
          <w:rFonts w:eastAsia="MS Gothic"/>
          <w:color w:val="000000"/>
        </w:rPr>
        <w:t xml:space="preserve"> </w:t>
      </w:r>
    </w:p>
    <w:p w14:paraId="0C077E18" w14:textId="77777777" w:rsidR="0090201F" w:rsidRDefault="0090201F" w:rsidP="0090201F">
      <w:pPr>
        <w:widowControl w:val="0"/>
        <w:autoSpaceDE w:val="0"/>
        <w:autoSpaceDN w:val="0"/>
        <w:adjustRightInd w:val="0"/>
        <w:spacing w:after="120"/>
        <w:ind w:left="850" w:hanging="425"/>
        <w:jc w:val="both"/>
        <w:rPr>
          <w:rFonts w:eastAsia="MS Gothic"/>
          <w:color w:val="000000"/>
        </w:rPr>
        <w:sectPr w:rsidR="0090201F" w:rsidSect="0090201F">
          <w:type w:val="continuous"/>
          <w:pgSz w:w="11906" w:h="16838"/>
          <w:pgMar w:top="1418" w:right="1418" w:bottom="1418" w:left="1418" w:header="709" w:footer="709" w:gutter="0"/>
          <w:cols w:space="708"/>
          <w:docGrid w:linePitch="360"/>
        </w:sectPr>
      </w:pPr>
    </w:p>
    <w:p w14:paraId="167D1A71" w14:textId="77777777" w:rsidR="0090201F" w:rsidRPr="001E65F0" w:rsidRDefault="0090201F" w:rsidP="0090201F">
      <w:pPr>
        <w:widowControl w:val="0"/>
        <w:autoSpaceDE w:val="0"/>
        <w:autoSpaceDN w:val="0"/>
        <w:adjustRightInd w:val="0"/>
        <w:spacing w:after="120"/>
        <w:ind w:left="850" w:hanging="425"/>
        <w:jc w:val="both"/>
        <w:rPr>
          <w:rFonts w:eastAsia="MS Gothic"/>
          <w:color w:val="000000"/>
        </w:rPr>
      </w:pPr>
      <w:r w:rsidRPr="001E65F0">
        <w:rPr>
          <w:rFonts w:eastAsia="MS Gothic"/>
          <w:color w:val="000000"/>
        </w:rPr>
        <w:t xml:space="preserve"> </w:t>
      </w:r>
    </w:p>
    <w:p w14:paraId="586C0B9C" w14:textId="77777777" w:rsidR="0090201F" w:rsidRPr="001E65F0" w:rsidRDefault="0090201F" w:rsidP="0090201F">
      <w:pPr>
        <w:widowControl w:val="0"/>
        <w:autoSpaceDE w:val="0"/>
        <w:autoSpaceDN w:val="0"/>
        <w:adjustRightInd w:val="0"/>
        <w:spacing w:after="120"/>
        <w:ind w:left="850" w:hanging="425"/>
        <w:jc w:val="both"/>
        <w:rPr>
          <w:rFonts w:eastAsia="MS Gothic"/>
          <w:color w:val="000000"/>
        </w:rPr>
      </w:pPr>
      <w:r w:rsidRPr="001E65F0">
        <w:rPr>
          <w:rFonts w:eastAsia="MS Gothic"/>
          <w:color w:val="000000"/>
        </w:rPr>
        <w:t xml:space="preserve">Zásielky pre </w:t>
      </w:r>
      <w:r>
        <w:rPr>
          <w:rFonts w:eastAsia="MS Gothic"/>
          <w:color w:val="000000"/>
        </w:rPr>
        <w:t>Zhotoviteľ</w:t>
      </w:r>
      <w:r w:rsidRPr="001E65F0">
        <w:rPr>
          <w:rFonts w:eastAsia="MS Gothic"/>
          <w:color w:val="000000"/>
        </w:rPr>
        <w:t xml:space="preserve">a: </w:t>
      </w:r>
    </w:p>
    <w:p w14:paraId="4406401B" w14:textId="77777777" w:rsidR="0090201F" w:rsidRPr="001E65F0" w:rsidRDefault="0090201F" w:rsidP="0090201F">
      <w:pPr>
        <w:widowControl w:val="0"/>
        <w:autoSpaceDE w:val="0"/>
        <w:autoSpaceDN w:val="0"/>
        <w:adjustRightInd w:val="0"/>
        <w:spacing w:after="120"/>
        <w:ind w:left="850" w:hanging="425"/>
        <w:jc w:val="both"/>
        <w:rPr>
          <w:rFonts w:eastAsia="MS Gothic"/>
          <w:color w:val="000000"/>
        </w:rPr>
      </w:pPr>
      <w:r w:rsidRPr="001E65F0">
        <w:rPr>
          <w:rFonts w:eastAsia="MS Gothic"/>
          <w:color w:val="000000"/>
        </w:rPr>
        <w:t xml:space="preserve">Do pozornosti:  </w:t>
      </w:r>
      <w:r>
        <w:rPr>
          <w:rFonts w:eastAsia="MS Gothic"/>
          <w:color w:val="000000"/>
        </w:rPr>
        <w:t>Zhotoviteľ</w:t>
      </w:r>
      <w:r w:rsidRPr="001E65F0">
        <w:rPr>
          <w:rFonts w:eastAsia="MS Gothic"/>
          <w:color w:val="000000"/>
        </w:rPr>
        <w:t xml:space="preserve"> názov</w:t>
      </w:r>
    </w:p>
    <w:p w14:paraId="3ED61CE2" w14:textId="77777777" w:rsidR="0090201F" w:rsidRPr="001E65F0" w:rsidRDefault="0090201F" w:rsidP="0090201F">
      <w:pPr>
        <w:widowControl w:val="0"/>
        <w:autoSpaceDE w:val="0"/>
        <w:autoSpaceDN w:val="0"/>
        <w:adjustRightInd w:val="0"/>
        <w:spacing w:after="120"/>
        <w:ind w:left="850" w:hanging="425"/>
        <w:jc w:val="both"/>
        <w:rPr>
          <w:rFonts w:eastAsia="MS Gothic"/>
          <w:color w:val="000000"/>
        </w:rPr>
      </w:pPr>
      <w:r w:rsidRPr="001E65F0">
        <w:rPr>
          <w:rFonts w:eastAsia="MS Gothic"/>
          <w:color w:val="000000"/>
        </w:rPr>
        <w:t>Meno Priezvisko</w:t>
      </w:r>
    </w:p>
    <w:p w14:paraId="371ED21C" w14:textId="77777777" w:rsidR="0090201F" w:rsidRPr="001E65F0" w:rsidRDefault="0090201F" w:rsidP="0090201F">
      <w:pPr>
        <w:widowControl w:val="0"/>
        <w:autoSpaceDE w:val="0"/>
        <w:autoSpaceDN w:val="0"/>
        <w:adjustRightInd w:val="0"/>
        <w:spacing w:after="120"/>
        <w:ind w:left="850" w:hanging="425"/>
        <w:jc w:val="both"/>
        <w:rPr>
          <w:rFonts w:eastAsia="MS Gothic"/>
          <w:color w:val="000000"/>
        </w:rPr>
      </w:pPr>
      <w:r w:rsidRPr="001E65F0">
        <w:rPr>
          <w:rFonts w:eastAsia="MS Gothic"/>
          <w:color w:val="000000"/>
        </w:rPr>
        <w:t xml:space="preserve">Adresa:   </w:t>
      </w:r>
    </w:p>
    <w:p w14:paraId="346F4501" w14:textId="77777777" w:rsidR="0090201F" w:rsidRPr="001E65F0" w:rsidRDefault="0090201F" w:rsidP="0090201F">
      <w:pPr>
        <w:widowControl w:val="0"/>
        <w:autoSpaceDE w:val="0"/>
        <w:autoSpaceDN w:val="0"/>
        <w:adjustRightInd w:val="0"/>
        <w:spacing w:after="120"/>
        <w:ind w:left="850" w:hanging="425"/>
        <w:jc w:val="both"/>
        <w:rPr>
          <w:rFonts w:eastAsia="MS Gothic"/>
          <w:color w:val="000000"/>
        </w:rPr>
      </w:pPr>
      <w:r w:rsidRPr="001E65F0">
        <w:rPr>
          <w:rFonts w:eastAsia="MS Gothic"/>
          <w:color w:val="000000"/>
        </w:rPr>
        <w:t xml:space="preserve">Telefón:   </w:t>
      </w:r>
    </w:p>
    <w:p w14:paraId="2BB7001F" w14:textId="77777777" w:rsidR="0090201F" w:rsidRPr="001E65F0" w:rsidRDefault="0090201F" w:rsidP="0090201F">
      <w:pPr>
        <w:widowControl w:val="0"/>
        <w:autoSpaceDE w:val="0"/>
        <w:autoSpaceDN w:val="0"/>
        <w:adjustRightInd w:val="0"/>
        <w:spacing w:after="120"/>
        <w:ind w:left="850" w:hanging="425"/>
        <w:jc w:val="both"/>
        <w:rPr>
          <w:rFonts w:eastAsia="MS Gothic"/>
          <w:color w:val="000000"/>
        </w:rPr>
      </w:pPr>
      <w:r w:rsidRPr="001E65F0">
        <w:rPr>
          <w:rFonts w:eastAsia="MS Gothic"/>
          <w:color w:val="000000"/>
        </w:rPr>
        <w:t xml:space="preserve">E-mail:    </w:t>
      </w:r>
    </w:p>
    <w:p w14:paraId="268C670D" w14:textId="77777777" w:rsidR="0090201F" w:rsidRDefault="0090201F" w:rsidP="0090201F">
      <w:pPr>
        <w:widowControl w:val="0"/>
        <w:autoSpaceDE w:val="0"/>
        <w:autoSpaceDN w:val="0"/>
        <w:adjustRightInd w:val="0"/>
        <w:spacing w:after="120"/>
        <w:ind w:left="850" w:hanging="425"/>
        <w:jc w:val="both"/>
        <w:rPr>
          <w:rFonts w:eastAsia="MS Gothic"/>
          <w:color w:val="000000"/>
        </w:rPr>
        <w:sectPr w:rsidR="0090201F" w:rsidSect="0090201F">
          <w:type w:val="continuous"/>
          <w:pgSz w:w="11906" w:h="16838"/>
          <w:pgMar w:top="1418" w:right="1418" w:bottom="1418" w:left="1418" w:header="709" w:footer="709" w:gutter="0"/>
          <w:cols w:space="708"/>
          <w:formProt w:val="0"/>
          <w:docGrid w:linePitch="360"/>
        </w:sectPr>
      </w:pPr>
      <w:r w:rsidRPr="001E65F0">
        <w:rPr>
          <w:rFonts w:eastAsia="MS Gothic"/>
          <w:color w:val="000000"/>
        </w:rPr>
        <w:t xml:space="preserve">WEB:      </w:t>
      </w:r>
    </w:p>
    <w:p w14:paraId="735A23A1" w14:textId="77777777" w:rsidR="0090201F" w:rsidRPr="001E65F0" w:rsidRDefault="0090201F" w:rsidP="0090201F">
      <w:pPr>
        <w:pStyle w:val="ListParagraph"/>
        <w:widowControl w:val="0"/>
        <w:numPr>
          <w:ilvl w:val="0"/>
          <w:numId w:val="29"/>
        </w:numPr>
        <w:autoSpaceDE w:val="0"/>
        <w:autoSpaceDN w:val="0"/>
        <w:adjustRightInd w:val="0"/>
        <w:spacing w:after="360" w:line="276" w:lineRule="auto"/>
        <w:ind w:left="425" w:hanging="425"/>
        <w:jc w:val="both"/>
        <w:rPr>
          <w:rFonts w:eastAsia="MS Gothic"/>
          <w:color w:val="000000"/>
        </w:rPr>
      </w:pPr>
      <w:r w:rsidRPr="001E65F0">
        <w:rPr>
          <w:rFonts w:eastAsia="MS Gothic"/>
          <w:color w:val="000000"/>
        </w:rPr>
        <w:t xml:space="preserve">Dôležité písomnosti podľa tejto Zmluvy (ako napr. oznámenia o odstúpení a iné písomné oznámenia) sa musia doručovať osobne alebo prostredníctvom doporučenej zásielky.  </w:t>
      </w:r>
    </w:p>
    <w:p w14:paraId="6415C362" w14:textId="77777777" w:rsidR="0090201F" w:rsidRPr="001E65F0" w:rsidRDefault="0090201F" w:rsidP="0090201F">
      <w:pPr>
        <w:jc w:val="center"/>
      </w:pPr>
      <w:r w:rsidRPr="001E65F0">
        <w:rPr>
          <w:b/>
          <w:bCs/>
        </w:rPr>
        <w:lastRenderedPageBreak/>
        <w:t>Článok X</w:t>
      </w:r>
      <w:r>
        <w:rPr>
          <w:b/>
          <w:bCs/>
        </w:rPr>
        <w:t>I</w:t>
      </w:r>
      <w:r w:rsidRPr="001E65F0">
        <w:rPr>
          <w:b/>
          <w:bCs/>
        </w:rPr>
        <w:t>.</w:t>
      </w:r>
    </w:p>
    <w:p w14:paraId="31F57605" w14:textId="77777777" w:rsidR="0090201F" w:rsidRPr="001E65F0" w:rsidRDefault="0090201F" w:rsidP="0090201F">
      <w:pPr>
        <w:jc w:val="center"/>
      </w:pPr>
      <w:r w:rsidRPr="001E65F0">
        <w:rPr>
          <w:b/>
          <w:bCs/>
        </w:rPr>
        <w:t xml:space="preserve">Dôverné informácie </w:t>
      </w:r>
    </w:p>
    <w:p w14:paraId="30BD7B7A" w14:textId="77777777" w:rsidR="0090201F" w:rsidRPr="001E65F0" w:rsidRDefault="0090201F" w:rsidP="0090201F">
      <w:pPr>
        <w:pStyle w:val="ListParagraph"/>
        <w:widowControl w:val="0"/>
        <w:numPr>
          <w:ilvl w:val="0"/>
          <w:numId w:val="27"/>
        </w:numPr>
        <w:spacing w:after="120" w:line="276" w:lineRule="auto"/>
        <w:ind w:left="425" w:hanging="425"/>
        <w:jc w:val="both"/>
        <w:rPr>
          <w:rFonts w:eastAsia="MS Gothic"/>
          <w:color w:val="000000"/>
        </w:rPr>
      </w:pPr>
      <w:r w:rsidRPr="001E65F0">
        <w:rPr>
          <w:rFonts w:eastAsia="MS Gothic"/>
          <w:color w:val="000000"/>
        </w:rPr>
        <w:t xml:space="preserve">Pre účely a v rámci plnenia predmetu zmluvy sa vzájomne vymieňané a s predmetom plnenia súvisiace informácie považujú za dôverné (ďalej len „dôverná informácia”). Za dôverné sa považujú najmä informácie spadajúce do rozsahu obchodného tajomstva Zhotoviteľa podľa § 17 Obchodného zákonníka (teda všetky skutočnosti obchodnej, výrobnej alebo technickej povahy súvisiace s podnikom Zhotoviteľa, ktoré majú skutočnú alebo aspoň potenciálnu materiálnu alebo nemateriálnu hodnotu, nie sú v príslušných obchodných kruhoch bežne dostupné, majú byť podľa vôle Zhotoviteľa utajené a Zhotoviteľ zodpovedajúcim spôsobom ich utajenie zabezpečuje). Za dôverné sa podľa vôle Zhotoviteľa považujú najmä všetky technické informácie, ktoré sú súčasťou tejto zmluvy, ďalej know-how, štruktúra a hospodárske výsledky Zhotoviteľa, jeho majetok, pohľadávky a záväzky, stratégie a plány a informácie týkajúce sa predmetov chránených duševným vlastníctvom. Za dôverné sa považujú tiež informácie zmluvnou stranou ako pôvodcom takto výslovne označené. </w:t>
      </w:r>
    </w:p>
    <w:p w14:paraId="7036D31B" w14:textId="77777777" w:rsidR="0090201F" w:rsidRPr="001E65F0" w:rsidRDefault="0090201F" w:rsidP="0090201F">
      <w:pPr>
        <w:pStyle w:val="ListParagraph"/>
        <w:widowControl w:val="0"/>
        <w:numPr>
          <w:ilvl w:val="0"/>
          <w:numId w:val="27"/>
        </w:numPr>
        <w:spacing w:after="120" w:line="276" w:lineRule="auto"/>
        <w:ind w:left="425" w:hanging="425"/>
        <w:jc w:val="both"/>
        <w:rPr>
          <w:rFonts w:eastAsia="MS Gothic"/>
          <w:color w:val="000000"/>
        </w:rPr>
      </w:pPr>
      <w:r w:rsidRPr="001E65F0">
        <w:rPr>
          <w:color w:val="000000"/>
        </w:rPr>
        <w:t xml:space="preserve">Objednávateľ a Zhotoviteľ sa zaväzujú, že bez písomného súhlasu druhej zmluvnej strany akékoľvek dôverné informácie, zverené si navzájom pred, počas zmluvného plnenia, ako i v rámci plnenia predmetu tejto zmluvy, nesprístupnia tretím stranám ani ich nepoužijú na iné účely ako na účely plnenia predmetu tejto zmluvy a/alebo pre výkon práv vyplývajúci zo záväzkového vzťahu v rámci tejto zmluvy resp. zo záväzkového vzťahu vzniknutého v súvislosti s touto zmluvou. </w:t>
      </w:r>
    </w:p>
    <w:p w14:paraId="024DA035" w14:textId="77777777" w:rsidR="0090201F" w:rsidRPr="001E65F0" w:rsidRDefault="0090201F" w:rsidP="0090201F">
      <w:pPr>
        <w:pStyle w:val="ListParagraph"/>
        <w:widowControl w:val="0"/>
        <w:numPr>
          <w:ilvl w:val="0"/>
          <w:numId w:val="27"/>
        </w:numPr>
        <w:spacing w:after="120" w:line="276" w:lineRule="auto"/>
        <w:ind w:left="425" w:hanging="425"/>
        <w:jc w:val="both"/>
        <w:rPr>
          <w:rFonts w:eastAsia="MS Gothic"/>
          <w:color w:val="000000"/>
        </w:rPr>
      </w:pPr>
      <w:r w:rsidRPr="001E65F0">
        <w:rPr>
          <w:color w:val="000000"/>
        </w:rPr>
        <w:t xml:space="preserve">Za porušenie záväzku podľa odseku 2 sa nepovažuje poskytnutie informácii v zmysle zákona č. 211/2000 Z. z. o slobodnom prístupe k informáciám a o zmene a doplnení niektorých zákonov (zákon o slobode informácií) v znení neskorších predpisov v rozsahu nevyhnutne potrebnom na základe uvedenej legislatívy, </w:t>
      </w:r>
      <w:r w:rsidRPr="001E65F0">
        <w:rPr>
          <w:rFonts w:eastAsia="MS Gothic"/>
          <w:color w:val="000000"/>
        </w:rPr>
        <w:t xml:space="preserve">sprístupnenie informácií v rozsahu požadovanom právoplatným rozhodnutím súdu alebo iného štátneho orgánu alebo právnymi predpismi SR, vrátane zákona č. 211/2000 Z. z. o slobodnom prístupe k informáciám a o zmene a doplnení niektorých zákonov v znení neskorších predpisov. Pred takým sprístupnením informuje o požiadavke na sprístupnenie druhú zmluvnú stranu a vykoná primerané opatrenia potrebné na ochranu dôverných informácií druhej zmluvnej strany. Dotknutá zmluvná strana je v prípade takéhoto sprístupnenia povinná neodkladne na výzvu druhej zmluvnej strany označiť údaje a informácie, ktoré tvoria predmet jej obchodného tajomstva a z tohto dôvodu nemôžu byť sprístupnené. </w:t>
      </w:r>
    </w:p>
    <w:p w14:paraId="7707CC38" w14:textId="77777777" w:rsidR="0090201F" w:rsidRPr="001E65F0" w:rsidRDefault="0090201F" w:rsidP="0090201F">
      <w:pPr>
        <w:pStyle w:val="ListParagraph"/>
        <w:widowControl w:val="0"/>
        <w:numPr>
          <w:ilvl w:val="0"/>
          <w:numId w:val="27"/>
        </w:numPr>
        <w:spacing w:after="120" w:line="276" w:lineRule="auto"/>
        <w:ind w:left="425" w:hanging="425"/>
        <w:jc w:val="both"/>
        <w:rPr>
          <w:rFonts w:eastAsia="MS Gothic"/>
          <w:color w:val="000000"/>
        </w:rPr>
      </w:pPr>
      <w:r w:rsidRPr="001E65F0">
        <w:rPr>
          <w:rFonts w:eastAsia="MS Gothic"/>
          <w:color w:val="000000"/>
        </w:rPr>
        <w:t xml:space="preserve">Dôvernými informáciami nie sú informácie, ktoré sa bez porušenia tejto Zmluvy stali verejne známymi, informácie získané oprávnene inak, ako od druhej zmluvnej strany a informácie, ktorých používanie upravujú osobitné predpisy, napr. informácie, ktoré je objednávateľ povinný sprístupniť podľa zákona č. 211/2000 Z. z. o slobodnom prístupe k informáciám a o zmene a doplnení niektorých zákonov v znení neskorších predpisov (zákon o slobode informácií) alebo iných právnych predpisov. </w:t>
      </w:r>
    </w:p>
    <w:p w14:paraId="01327EAE" w14:textId="77777777" w:rsidR="0090201F" w:rsidRDefault="0090201F" w:rsidP="0090201F">
      <w:pPr>
        <w:pStyle w:val="ListParagraph"/>
        <w:widowControl w:val="0"/>
        <w:numPr>
          <w:ilvl w:val="0"/>
          <w:numId w:val="27"/>
        </w:numPr>
        <w:spacing w:after="360" w:line="276" w:lineRule="auto"/>
        <w:ind w:left="425" w:hanging="425"/>
        <w:jc w:val="both"/>
        <w:rPr>
          <w:rFonts w:eastAsia="MS Gothic"/>
          <w:color w:val="000000"/>
        </w:rPr>
      </w:pPr>
      <w:r w:rsidRPr="001E65F0">
        <w:rPr>
          <w:rFonts w:eastAsia="MS Gothic"/>
          <w:color w:val="000000"/>
        </w:rPr>
        <w:t xml:space="preserve">Ustanovenie odseku 1 tejto Zmluvy sa nevzťahuje na splnenie povinnosti zverejňovať zmluvy podľa zákona č. 211/2000 Z. z. o slobodnom prístupe k informáciám a o zmene a doplnení niektorých zákonov v znení neskorších predpisov a Uznesenia vlády Slovenskej </w:t>
      </w:r>
      <w:r w:rsidRPr="001E65F0">
        <w:rPr>
          <w:rFonts w:eastAsia="MS Gothic"/>
          <w:color w:val="000000"/>
        </w:rPr>
        <w:lastRenderedPageBreak/>
        <w:t xml:space="preserve">republiky č. 491/2010 alebo iného v budúcnosti prijatého právneho predpisu alebo uznesenia vlády SR. </w:t>
      </w:r>
      <w:r>
        <w:rPr>
          <w:rFonts w:eastAsia="MS Gothic"/>
          <w:color w:val="000000"/>
        </w:rPr>
        <w:t>Zhotoviteľ</w:t>
      </w:r>
      <w:r w:rsidRPr="001E65F0">
        <w:rPr>
          <w:rFonts w:eastAsia="MS Gothic"/>
          <w:color w:val="000000"/>
        </w:rPr>
        <w:t xml:space="preserve"> je povinný na účely zverejnenia bezodkladne na výzvu objednávateľa označiť údaje a informácie, ktoré tvoria predmet jeho obchodného tajomstva a z tohto dôvodu nemôžu byť zverejnené.  </w:t>
      </w:r>
    </w:p>
    <w:p w14:paraId="093286D9" w14:textId="77777777" w:rsidR="0090201F" w:rsidRPr="00510C72" w:rsidRDefault="0090201F" w:rsidP="0090201F">
      <w:pPr>
        <w:pStyle w:val="ListParagraph"/>
        <w:widowControl w:val="0"/>
        <w:jc w:val="center"/>
      </w:pPr>
      <w:r w:rsidRPr="00510C72">
        <w:rPr>
          <w:b/>
          <w:bCs/>
        </w:rPr>
        <w:t>Článok XI</w:t>
      </w:r>
      <w:r>
        <w:rPr>
          <w:b/>
          <w:bCs/>
        </w:rPr>
        <w:t>I</w:t>
      </w:r>
      <w:r w:rsidRPr="00510C72">
        <w:rPr>
          <w:b/>
          <w:bCs/>
        </w:rPr>
        <w:t>.</w:t>
      </w:r>
    </w:p>
    <w:p w14:paraId="726BD7B2" w14:textId="77777777" w:rsidR="0090201F" w:rsidRPr="00D52079" w:rsidRDefault="0090201F" w:rsidP="0090201F">
      <w:pPr>
        <w:pStyle w:val="ListParagraph"/>
        <w:spacing w:after="120"/>
        <w:jc w:val="center"/>
      </w:pPr>
      <w:r>
        <w:rPr>
          <w:b/>
          <w:bCs/>
        </w:rPr>
        <w:t>Ochrana osobných údajov</w:t>
      </w:r>
    </w:p>
    <w:p w14:paraId="2E3EBB18" w14:textId="77777777" w:rsidR="0090201F" w:rsidRPr="004A7C24" w:rsidRDefault="0090201F" w:rsidP="0090201F">
      <w:pPr>
        <w:pStyle w:val="ListParagraph"/>
        <w:widowControl w:val="0"/>
        <w:numPr>
          <w:ilvl w:val="0"/>
          <w:numId w:val="43"/>
        </w:numPr>
        <w:spacing w:after="120" w:line="276" w:lineRule="auto"/>
        <w:ind w:left="425" w:hanging="425"/>
        <w:jc w:val="both"/>
      </w:pPr>
      <w:r>
        <w:t>Zhotoviteľ</w:t>
      </w:r>
      <w:r w:rsidRPr="004A7C24">
        <w:t xml:space="preserve"> za účelom poskytovania </w:t>
      </w:r>
      <w:r>
        <w:t>Predmetu Zmluvy</w:t>
      </w:r>
      <w:r w:rsidRPr="004A7C24">
        <w:t xml:space="preserve"> je v nevyhnutnom rozsahu oprávnený na prístup k osobným údajom, ktoré sa nachádzajú v nasledovných informačných systémoch objednávateľa: Informačný systém geodézie, kartografie a katastra (ďalej len „informačný systém</w:t>
      </w:r>
      <w:r>
        <w:t xml:space="preserve"> GKK</w:t>
      </w:r>
      <w:r w:rsidRPr="004A7C24">
        <w:t>“).</w:t>
      </w:r>
    </w:p>
    <w:p w14:paraId="379C477C" w14:textId="77777777" w:rsidR="0090201F" w:rsidRPr="004A7C24" w:rsidRDefault="0090201F" w:rsidP="0090201F">
      <w:pPr>
        <w:pStyle w:val="ListParagraph"/>
        <w:widowControl w:val="0"/>
        <w:numPr>
          <w:ilvl w:val="0"/>
          <w:numId w:val="43"/>
        </w:numPr>
        <w:spacing w:after="120" w:line="276" w:lineRule="auto"/>
        <w:ind w:left="425" w:hanging="425"/>
        <w:jc w:val="both"/>
      </w:pPr>
      <w:r>
        <w:t>Zhotoviteľ</w:t>
      </w:r>
      <w:r w:rsidRPr="004A7C24">
        <w:t xml:space="preserve"> podľa  Nariadenia Európskeho parlamentu a Rady (EÚ) 2016/679 z 27. apríla 2016 o ochrane fyzických osôb pri spracúvaní osobných údajov o voľnom pohybe takýchto údajov, ktorým sa zrušuje smernica 95/46/ES (všeobecné nariadenie o ochrane údajov) (ďalej len „GDPR“) a na neho nadväzujúceho zákona  č. 18/2018 Z. z. o ochrane osobných údajov a o zmene a doplnení niektorých zákonov v znení neskorších predpisov (ďalej len „zákon č. 18/2018 Z. z.“) vystupuje ako „tretia strana“ pri prístupe k osobným údajom obsiahnutým</w:t>
      </w:r>
      <w:r>
        <w:t xml:space="preserve"> </w:t>
      </w:r>
      <w:r w:rsidRPr="004A7C24">
        <w:t>v informačn</w:t>
      </w:r>
      <w:r>
        <w:t>ých</w:t>
      </w:r>
      <w:r w:rsidRPr="004A7C24">
        <w:t xml:space="preserve"> systém</w:t>
      </w:r>
      <w:r>
        <w:t>och</w:t>
      </w:r>
      <w:r w:rsidRPr="004A7C24">
        <w:t xml:space="preserve"> objednávateľa. „Tretia strana“ je podľa GDPR fyzická alebo právnická osoba, orgán verejnej moci, agentúra alebo iný subjekt než dotknutá osoba, prevádzkovateľ, sprostredkovateľ a osoby, ktoré sú na základe priameho poverenia prevádzkovateľa alebo sprostredkovateľa poverené spracúvaním osobných údajov.</w:t>
      </w:r>
    </w:p>
    <w:p w14:paraId="016F29A1" w14:textId="77777777" w:rsidR="0090201F" w:rsidRPr="004A7C24" w:rsidRDefault="0090201F" w:rsidP="0090201F">
      <w:pPr>
        <w:pStyle w:val="ListParagraph"/>
        <w:widowControl w:val="0"/>
        <w:numPr>
          <w:ilvl w:val="0"/>
          <w:numId w:val="43"/>
        </w:numPr>
        <w:spacing w:after="120" w:line="276" w:lineRule="auto"/>
        <w:ind w:left="425" w:hanging="425"/>
        <w:jc w:val="both"/>
      </w:pPr>
      <w:r w:rsidRPr="004A7C24">
        <w:t>V rámci predmetného informačného systému</w:t>
      </w:r>
      <w:r>
        <w:t xml:space="preserve"> GKK</w:t>
      </w:r>
      <w:r w:rsidRPr="004A7C24">
        <w:t xml:space="preserve"> uvedeného v </w:t>
      </w:r>
      <w:r>
        <w:t>ods. 1</w:t>
      </w:r>
      <w:r w:rsidRPr="004A7C24">
        <w:t xml:space="preserve"> </w:t>
      </w:r>
      <w:r>
        <w:t>tohto článku tejto Zmluvy</w:t>
      </w:r>
      <w:r w:rsidRPr="004A7C24">
        <w:t xml:space="preserve"> má </w:t>
      </w:r>
      <w:r>
        <w:t>Zhotoviteľ</w:t>
      </w:r>
      <w:r w:rsidRPr="004A7C24">
        <w:t xml:space="preserve"> prístup k osobným údajom dotknutých osôb, ktorými sa rozumejú fyzické osoby, t.j. vlastníci  a účastníci konaní, ktorých osobné údaje sú obsiahnuté v Informačnom systéme </w:t>
      </w:r>
      <w:r>
        <w:t>GKK</w:t>
      </w:r>
      <w:r w:rsidRPr="004A7C24">
        <w:t xml:space="preserve"> (ďalej len „dotknuté osoby“).</w:t>
      </w:r>
    </w:p>
    <w:p w14:paraId="209CC734" w14:textId="77777777" w:rsidR="0090201F" w:rsidRPr="004A7C24" w:rsidRDefault="0090201F" w:rsidP="0090201F">
      <w:pPr>
        <w:pStyle w:val="ListParagraph"/>
        <w:widowControl w:val="0"/>
        <w:numPr>
          <w:ilvl w:val="0"/>
          <w:numId w:val="43"/>
        </w:numPr>
        <w:spacing w:after="120" w:line="276" w:lineRule="auto"/>
        <w:ind w:left="425" w:hanging="425"/>
        <w:jc w:val="both"/>
      </w:pPr>
      <w:r>
        <w:t>Zhotoviteľ</w:t>
      </w:r>
      <w:r w:rsidRPr="004A7C24">
        <w:t xml:space="preserve"> sa zaväzuje pri plnení tejto rámcovej dohody dodržiavať ustanovenia GDPR a zákona č. 18/2018 Z. z.</w:t>
      </w:r>
    </w:p>
    <w:p w14:paraId="3992D4D5" w14:textId="77777777" w:rsidR="0090201F" w:rsidRPr="004A7C24" w:rsidRDefault="0090201F" w:rsidP="0090201F">
      <w:pPr>
        <w:pStyle w:val="ListParagraph"/>
        <w:widowControl w:val="0"/>
        <w:numPr>
          <w:ilvl w:val="0"/>
          <w:numId w:val="43"/>
        </w:numPr>
        <w:spacing w:after="120" w:line="276" w:lineRule="auto"/>
        <w:ind w:left="425" w:hanging="425"/>
        <w:jc w:val="both"/>
      </w:pPr>
      <w:r>
        <w:t>Zhotoviteľ</w:t>
      </w:r>
      <w:r w:rsidRPr="004A7C24">
        <w:t xml:space="preserve"> je oprávnený osobné údaje, ku ktorým má prístup za účelom plnenia tejto rámcovej dohody iba prehliadať a nie je oprávnený vykonávať s nimi akékoľvek ďalšie operácie. </w:t>
      </w:r>
      <w:r>
        <w:t>Zhotoviteľ</w:t>
      </w:r>
      <w:r w:rsidRPr="004A7C24">
        <w:t xml:space="preserve"> nie je oprávnený osobné údaje, ku ktorým má prístup za účelom plnenia tejto rámcovej dohody, ďalej spracúvať.</w:t>
      </w:r>
    </w:p>
    <w:p w14:paraId="50FBC489" w14:textId="77777777" w:rsidR="0090201F" w:rsidRPr="004A7C24" w:rsidRDefault="0090201F" w:rsidP="0090201F">
      <w:pPr>
        <w:pStyle w:val="ListParagraph"/>
        <w:widowControl w:val="0"/>
        <w:numPr>
          <w:ilvl w:val="0"/>
          <w:numId w:val="43"/>
        </w:numPr>
        <w:spacing w:after="120" w:line="276" w:lineRule="auto"/>
        <w:ind w:left="425" w:hanging="425"/>
        <w:jc w:val="both"/>
      </w:pPr>
      <w:r w:rsidRPr="004A7C24">
        <w:t xml:space="preserve">Za bezpečnosť sprístupnených osobných údajov zodpovedá </w:t>
      </w:r>
      <w:r>
        <w:t>Zhotoviteľ</w:t>
      </w:r>
      <w:r w:rsidRPr="004A7C24">
        <w:t xml:space="preserve"> tým, že ich chráni najmä pred odcudzením, stratou, poškodením, neoprávneným prístupom, zmenou alebo rozširovaním. </w:t>
      </w:r>
      <w:r>
        <w:t>Zhotoviteľ</w:t>
      </w:r>
      <w:r w:rsidRPr="004A7C24">
        <w:t xml:space="preserve"> sa za týmto účelom zaväzuje prijať primerané technické, organizačné a personálne opatrenia.</w:t>
      </w:r>
    </w:p>
    <w:p w14:paraId="65AF9322" w14:textId="77777777" w:rsidR="0090201F" w:rsidRPr="004A7C24" w:rsidRDefault="0090201F" w:rsidP="0090201F">
      <w:pPr>
        <w:pStyle w:val="ListParagraph"/>
        <w:widowControl w:val="0"/>
        <w:numPr>
          <w:ilvl w:val="0"/>
          <w:numId w:val="43"/>
        </w:numPr>
        <w:spacing w:after="120" w:line="276" w:lineRule="auto"/>
        <w:ind w:left="425" w:hanging="425"/>
        <w:jc w:val="both"/>
      </w:pPr>
      <w:r w:rsidRPr="004A7C24">
        <w:t xml:space="preserve">Objednávateľ je oprávnený požadovať od </w:t>
      </w:r>
      <w:r>
        <w:t>Zhotoviteľ</w:t>
      </w:r>
      <w:r w:rsidRPr="004A7C24">
        <w:t>a preukázanie vykonania všetkých predpísaných bezpečnostných opatrení na ochranu osobných údajov podľa bodu 9.6 tejto rámcovej dohody.</w:t>
      </w:r>
    </w:p>
    <w:p w14:paraId="1BAC779D" w14:textId="77777777" w:rsidR="0090201F" w:rsidRPr="004A7C24" w:rsidRDefault="0090201F" w:rsidP="0090201F">
      <w:pPr>
        <w:pStyle w:val="ListParagraph"/>
        <w:widowControl w:val="0"/>
        <w:numPr>
          <w:ilvl w:val="0"/>
          <w:numId w:val="43"/>
        </w:numPr>
        <w:spacing w:after="120" w:line="276" w:lineRule="auto"/>
        <w:ind w:left="425" w:hanging="425"/>
        <w:jc w:val="both"/>
      </w:pPr>
      <w:r>
        <w:t>Zhotoviteľ</w:t>
      </w:r>
      <w:r w:rsidRPr="004A7C24">
        <w:t xml:space="preserve"> sa zaväzuje preukázateľne poučiť svojich zamestnancov o ich právach a povinnostiach pri ochrane osobných údajov vyplývajúcich z platných právnych predpisov, </w:t>
      </w:r>
      <w:r w:rsidRPr="004A7C24">
        <w:lastRenderedPageBreak/>
        <w:t>ako aj o zodpovednosti v prípade ich porušenia.</w:t>
      </w:r>
    </w:p>
    <w:p w14:paraId="427589F7" w14:textId="77777777" w:rsidR="0090201F" w:rsidRPr="004A7C24" w:rsidRDefault="0090201F" w:rsidP="0090201F">
      <w:pPr>
        <w:pStyle w:val="ListParagraph"/>
        <w:widowControl w:val="0"/>
        <w:numPr>
          <w:ilvl w:val="0"/>
          <w:numId w:val="43"/>
        </w:numPr>
        <w:spacing w:after="120" w:line="276" w:lineRule="auto"/>
        <w:ind w:left="425" w:hanging="425"/>
        <w:jc w:val="both"/>
      </w:pPr>
      <w:r>
        <w:t>Zhotoviteľ</w:t>
      </w:r>
      <w:r w:rsidRPr="004A7C24">
        <w:t xml:space="preserve"> sa zaväzuje bezodkladne oznámiť objednávateľovi každý prípad podozrenia úniku, straty, zničenia, zneužitia alebo iného nenáležitého nakladania s osobnými údajmi.</w:t>
      </w:r>
    </w:p>
    <w:p w14:paraId="323AB0F5" w14:textId="77777777" w:rsidR="0090201F" w:rsidRPr="004A7C24" w:rsidRDefault="0090201F" w:rsidP="0090201F">
      <w:pPr>
        <w:pStyle w:val="ListParagraph"/>
        <w:widowControl w:val="0"/>
        <w:numPr>
          <w:ilvl w:val="0"/>
          <w:numId w:val="43"/>
        </w:numPr>
        <w:spacing w:after="120" w:line="276" w:lineRule="auto"/>
        <w:ind w:left="425" w:hanging="425"/>
        <w:jc w:val="both"/>
      </w:pPr>
      <w:r>
        <w:t>Zhotoviteľ</w:t>
      </w:r>
      <w:r w:rsidRPr="004A7C24">
        <w:t xml:space="preserve"> nie je oprávnený osobné údaje poskytnúť ani sprístupniť inej fyzickej osobe alebo právnickej osobe, ani nie je oprávnený tieto osobné údaje zverejniť a po ukončení platnosti tejto rámcovej dohody je povinný vykonať všetky opatrenia k tomu, aby osobné údaje, ku ktorým mal prístup počas plnenia tejto rámcovej dohody nemohli byť ďalej použité, predovšetkým aby nedošlo k ich neoprávnenému šíreniu, sprístupňovaniu, poskytovaniu alebo zverejňovaniu, alebo k akejkoľvek spracovateľskej alebo inej operácii a odovzdá objednávateľovi všetky doklady súvisiace s osobnými údajmi obsiahnutými v informačných systémoch objednávateľa, ku ktorým mal počas plnenia tejto rámcovej dohody prístup.</w:t>
      </w:r>
    </w:p>
    <w:p w14:paraId="10A373E2" w14:textId="77777777" w:rsidR="0090201F" w:rsidRPr="004A7C24" w:rsidRDefault="0090201F" w:rsidP="0090201F">
      <w:pPr>
        <w:pStyle w:val="ListParagraph"/>
        <w:widowControl w:val="0"/>
        <w:numPr>
          <w:ilvl w:val="0"/>
          <w:numId w:val="43"/>
        </w:numPr>
        <w:spacing w:after="120" w:line="276" w:lineRule="auto"/>
        <w:ind w:left="425" w:hanging="425"/>
        <w:jc w:val="both"/>
      </w:pPr>
      <w:r w:rsidRPr="004A7C24">
        <w:t xml:space="preserve">Ak </w:t>
      </w:r>
      <w:r>
        <w:t>Zhotoviteľ</w:t>
      </w:r>
      <w:r w:rsidRPr="004A7C24">
        <w:t xml:space="preserve"> akýmkoľvek spôsobom poruší ktorúkoľvek zo svojich povinností uvedených v tomto článku tejto rámcovej dohody, je objednávateľ oprávnený uplatniť si voči </w:t>
      </w:r>
      <w:r>
        <w:t>Zhotoviteľ</w:t>
      </w:r>
      <w:r w:rsidRPr="004A7C24">
        <w:t xml:space="preserve">ovi nárok na zaplatenie zmluvnej pokuty vo výške 5 000 € (slovom päťtisíc eur). Objednávateľ je oprávnený uplatniť si voči </w:t>
      </w:r>
      <w:r>
        <w:t>Zhotoviteľ</w:t>
      </w:r>
      <w:r w:rsidRPr="004A7C24">
        <w:t>ovi právo na zaplatenie zmluvnej pokuty vo výške podľa tohto bodu rámcovej dohody za každé porušenie povinnosti podľa tohto článku tejto rámcovej dohody. Bod 6.7 tejto rámcovej dohody sa primerane vzťahuje aj na uplatnenie tejto zmluvnej pokuty.</w:t>
      </w:r>
    </w:p>
    <w:p w14:paraId="69A16683" w14:textId="77777777" w:rsidR="0090201F" w:rsidRDefault="0090201F" w:rsidP="0090201F">
      <w:pPr>
        <w:pStyle w:val="ListParagraph"/>
        <w:widowControl w:val="0"/>
        <w:numPr>
          <w:ilvl w:val="0"/>
          <w:numId w:val="43"/>
        </w:numPr>
        <w:spacing w:after="240" w:line="276" w:lineRule="auto"/>
        <w:ind w:left="425" w:hanging="425"/>
        <w:jc w:val="both"/>
      </w:pPr>
      <w:r>
        <w:t>Zhotoviteľ</w:t>
      </w:r>
      <w:r w:rsidRPr="004A7C24">
        <w:t xml:space="preserve">  berie na vedomie, že v prípade porušenia ustanovení GDPR alebo zákona č. 18/2018 Z. z. je Úrad na ochranu osobných údajov Slovenskej republiky oprávnený uložiť sankcie. Pokiaľ Úrad na ochranu osobných údajov Slovenskej republiky udelí objednávateľovi sankcie v súvislosti s činnosťou </w:t>
      </w:r>
      <w:r>
        <w:t>Zhotoviteľ</w:t>
      </w:r>
      <w:r w:rsidRPr="004A7C24">
        <w:t xml:space="preserve">a a porušením jeho povinností pri ochrane osobných údajov podľa tejto rámcovej dohody, </w:t>
      </w:r>
      <w:r>
        <w:t>Zhotoviteľ</w:t>
      </w:r>
      <w:r w:rsidRPr="004A7C24">
        <w:t xml:space="preserve"> sa zaväzuje zaplatiť sankcie uložené v dôsledku porušenia jeho povinností. Uvedené platí aj v prípade, že porušenie spôsobí ktorákoľvek z osôb, ktoré konali v  mene </w:t>
      </w:r>
      <w:r>
        <w:t>Zhotoviteľ</w:t>
      </w:r>
      <w:r w:rsidRPr="004A7C24">
        <w:t xml:space="preserve">a alebo v zastúpení </w:t>
      </w:r>
      <w:r>
        <w:t>Zhotoviteľ</w:t>
      </w:r>
      <w:r w:rsidRPr="004A7C24">
        <w:t xml:space="preserve">a na základe zákonného zmocnenia, poverenia alebo plnej moci. </w:t>
      </w:r>
      <w:r>
        <w:t>Zhotoviteľ</w:t>
      </w:r>
      <w:r w:rsidRPr="004A7C24">
        <w:t xml:space="preserve"> v tomto prípade zodpovedá ako keby porušenie spôsobil sám.</w:t>
      </w:r>
    </w:p>
    <w:p w14:paraId="6FE69F61" w14:textId="77777777" w:rsidR="0090201F" w:rsidRPr="004A7C24" w:rsidRDefault="0090201F" w:rsidP="0090201F">
      <w:pPr>
        <w:pStyle w:val="ListParagraph"/>
        <w:widowControl w:val="0"/>
        <w:spacing w:after="120"/>
        <w:ind w:left="425"/>
        <w:jc w:val="center"/>
      </w:pPr>
      <w:r w:rsidRPr="004A7C24">
        <w:rPr>
          <w:b/>
          <w:bCs/>
        </w:rPr>
        <w:t>Článok XII</w:t>
      </w:r>
      <w:r>
        <w:rPr>
          <w:b/>
          <w:bCs/>
        </w:rPr>
        <w:t>I</w:t>
      </w:r>
      <w:r w:rsidRPr="004A7C24">
        <w:rPr>
          <w:b/>
          <w:bCs/>
        </w:rPr>
        <w:t>.</w:t>
      </w:r>
    </w:p>
    <w:p w14:paraId="7D7D4CBD" w14:textId="77777777" w:rsidR="0090201F" w:rsidRPr="001E65F0" w:rsidRDefault="0090201F" w:rsidP="0090201F">
      <w:pPr>
        <w:jc w:val="center"/>
      </w:pPr>
      <w:r w:rsidRPr="001E65F0">
        <w:rPr>
          <w:b/>
          <w:bCs/>
        </w:rPr>
        <w:t>Záverečné ustanovenia</w:t>
      </w:r>
    </w:p>
    <w:p w14:paraId="4AF5DC48" w14:textId="77777777" w:rsidR="0090201F" w:rsidRPr="001B1C56" w:rsidRDefault="0090201F" w:rsidP="0090201F">
      <w:pPr>
        <w:pStyle w:val="ListParagraph"/>
        <w:numPr>
          <w:ilvl w:val="1"/>
          <w:numId w:val="36"/>
        </w:numPr>
        <w:spacing w:after="120" w:line="276" w:lineRule="auto"/>
        <w:ind w:left="425" w:hanging="425"/>
        <w:jc w:val="both"/>
      </w:pPr>
      <w:r w:rsidRPr="001B1C56">
        <w:t xml:space="preserve">Zmluva nadobúda platnosť dňom jej podpísania Zmluvnými stranami a účinnosť dňom nasledujúcim po dni jej zverejnenia v Centrálnom registri zmlúv vedenom Úradom vlády Slovenskej republiky podľa § 47a ods. 1 zákona č. 40/1964 Zb. Občianskeho zákonníka v znení neskorších predpisov v nadväznosti na § 5a ods. 1 a 6 zákona č. 211/2000 Z. z. o slobodnom prístupe k informáciám a o zmene a doplnení niektorých zákonov (zákon o slobode informácií) v znení neskorších predpisov. </w:t>
      </w:r>
    </w:p>
    <w:p w14:paraId="5510861B" w14:textId="77777777" w:rsidR="0090201F" w:rsidRPr="001B1C56" w:rsidRDefault="0090201F" w:rsidP="0090201F">
      <w:pPr>
        <w:pStyle w:val="ListParagraph"/>
        <w:numPr>
          <w:ilvl w:val="1"/>
          <w:numId w:val="36"/>
        </w:numPr>
        <w:spacing w:after="120" w:line="276" w:lineRule="auto"/>
        <w:ind w:left="425" w:hanging="425"/>
        <w:jc w:val="both"/>
      </w:pPr>
      <w:r w:rsidRPr="001B1C56">
        <w:t xml:space="preserve">Akékoľvek zmeny a dodatky k Zmluve je možné uskutočniť len v súlade s § 18 zákona o verejnom obstarávaní a vo forme písomných dodatkov podpísaných oboma Zmluvnými stranami. </w:t>
      </w:r>
    </w:p>
    <w:p w14:paraId="75F58C60" w14:textId="77777777" w:rsidR="0090201F" w:rsidRPr="001B1C56" w:rsidRDefault="0090201F" w:rsidP="0090201F">
      <w:pPr>
        <w:pStyle w:val="ListParagraph"/>
        <w:numPr>
          <w:ilvl w:val="1"/>
          <w:numId w:val="36"/>
        </w:numPr>
        <w:spacing w:after="120" w:line="276" w:lineRule="auto"/>
        <w:ind w:left="425" w:hanging="425"/>
        <w:jc w:val="both"/>
      </w:pPr>
      <w:r w:rsidRPr="001B1C56">
        <w:lastRenderedPageBreak/>
        <w:t xml:space="preserve">Ostatné, v Zmluve neupravené práva a povinnosti Zmluvných strán sa riadia príslušnými ustanoveniami Obchodného zákonníka v platnom znení a s ním súvisiacimi právnymi predpismi účinnými v Slovenskej republiky. </w:t>
      </w:r>
    </w:p>
    <w:p w14:paraId="68174585" w14:textId="77777777" w:rsidR="0090201F" w:rsidRPr="001B1C56" w:rsidRDefault="0090201F" w:rsidP="0090201F">
      <w:pPr>
        <w:pStyle w:val="ListParagraph"/>
        <w:numPr>
          <w:ilvl w:val="1"/>
          <w:numId w:val="36"/>
        </w:numPr>
        <w:spacing w:after="120" w:line="276" w:lineRule="auto"/>
        <w:ind w:left="425" w:hanging="425"/>
        <w:jc w:val="both"/>
      </w:pPr>
      <w:r w:rsidRPr="001B1C56">
        <w:t xml:space="preserve">Zmluvné strany sa zaväzujú prednostne riešiť prípadné spory zo Zmluvy zmierom a dohodou. V prípade, že zmier nebude dosiahnutý, spor z právnych úkonov z realizácie predmetu zmluvy bude predložený vecne a miestne príslušnému súdu Slovenskej republiky. </w:t>
      </w:r>
    </w:p>
    <w:p w14:paraId="5FD2E8E4" w14:textId="77777777" w:rsidR="0090201F" w:rsidRPr="001B1C56" w:rsidRDefault="0090201F" w:rsidP="0090201F">
      <w:pPr>
        <w:pStyle w:val="ListParagraph"/>
        <w:numPr>
          <w:ilvl w:val="1"/>
          <w:numId w:val="36"/>
        </w:numPr>
        <w:spacing w:after="120" w:line="276" w:lineRule="auto"/>
        <w:ind w:left="425" w:hanging="425"/>
        <w:jc w:val="both"/>
      </w:pPr>
      <w:r w:rsidRPr="001B1C56">
        <w:t xml:space="preserve">Zmluvné strany vyhlasujú, že Zmluva jasne a zrozumiteľne vyjadruje ich slobodnú a vážnu vôľu byť viazaný jej obsahom. Ďalej spoločne vyhlasujú, že si Zmluvu pozorne prečítali, porozumeli jej a na dôkaz súhlasu s ňou ju podpisujú. </w:t>
      </w:r>
    </w:p>
    <w:p w14:paraId="393D4A0C" w14:textId="77777777" w:rsidR="0090201F" w:rsidRDefault="0090201F" w:rsidP="0090201F">
      <w:pPr>
        <w:pStyle w:val="ListParagraph"/>
        <w:numPr>
          <w:ilvl w:val="1"/>
          <w:numId w:val="36"/>
        </w:numPr>
        <w:spacing w:after="120" w:line="276" w:lineRule="auto"/>
        <w:ind w:left="425" w:hanging="425"/>
        <w:jc w:val="both"/>
      </w:pPr>
      <w:r w:rsidRPr="001B1C56">
        <w:t xml:space="preserve">Zmluva je vyhotovená v </w:t>
      </w:r>
      <w:r>
        <w:t>piatich (5</w:t>
      </w:r>
      <w:r w:rsidRPr="001B1C56">
        <w:t xml:space="preserve">) rovnopisoch, </w:t>
      </w:r>
      <w:r>
        <w:t>tri</w:t>
      </w:r>
      <w:r w:rsidRPr="001B1C56">
        <w:t xml:space="preserve"> (</w:t>
      </w:r>
      <w:r>
        <w:t>3</w:t>
      </w:r>
      <w:r w:rsidRPr="001B1C56">
        <w:t xml:space="preserve">) pre Objednávateľa a dva (2) pre Zhotoviteľa. </w:t>
      </w:r>
    </w:p>
    <w:p w14:paraId="7F4E7251" w14:textId="77777777" w:rsidR="0090201F" w:rsidRPr="001B1C56" w:rsidRDefault="0090201F" w:rsidP="0090201F">
      <w:pPr>
        <w:pStyle w:val="ListParagraph"/>
        <w:numPr>
          <w:ilvl w:val="1"/>
          <w:numId w:val="36"/>
        </w:numPr>
        <w:spacing w:after="120" w:line="276" w:lineRule="auto"/>
        <w:ind w:left="425" w:hanging="425"/>
        <w:jc w:val="both"/>
      </w:pPr>
      <w:r w:rsidRPr="001B1C56">
        <w:t xml:space="preserve">Neoddeliteľnou súčasťou tejto Zmluvy sú prílohy: </w:t>
      </w:r>
    </w:p>
    <w:p w14:paraId="7F8483F5" w14:textId="77777777" w:rsidR="0090201F" w:rsidRPr="001B1C56" w:rsidRDefault="0090201F" w:rsidP="0090201F">
      <w:pPr>
        <w:pStyle w:val="ListParagraph"/>
      </w:pPr>
      <w:r w:rsidRPr="001B1C56">
        <w:t xml:space="preserve">Príloha č. 1: Špecifikácia Predmetu zmluvy </w:t>
      </w:r>
    </w:p>
    <w:p w14:paraId="19C75BFF" w14:textId="77777777" w:rsidR="0090201F" w:rsidRPr="001B1C56" w:rsidRDefault="0090201F" w:rsidP="0090201F">
      <w:pPr>
        <w:pStyle w:val="ListParagraph"/>
      </w:pPr>
      <w:r w:rsidRPr="001B1C56">
        <w:t xml:space="preserve">Príloha č. 2: Vzor protokolu o prevzatí </w:t>
      </w:r>
    </w:p>
    <w:p w14:paraId="10210135" w14:textId="77777777" w:rsidR="0090201F" w:rsidRDefault="0090201F" w:rsidP="0090201F">
      <w:pPr>
        <w:sectPr w:rsidR="0090201F" w:rsidSect="0090201F">
          <w:type w:val="continuous"/>
          <w:pgSz w:w="11906" w:h="16838"/>
          <w:pgMar w:top="1418" w:right="1418" w:bottom="1418" w:left="1418" w:header="709" w:footer="709" w:gutter="0"/>
          <w:cols w:space="708"/>
          <w:docGrid w:linePitch="360"/>
        </w:sectPr>
      </w:pPr>
    </w:p>
    <w:p w14:paraId="5D38113D" w14:textId="77777777" w:rsidR="0090201F" w:rsidRPr="001E65F0" w:rsidRDefault="0090201F" w:rsidP="0090201F"/>
    <w:p w14:paraId="4AFA39D6" w14:textId="77777777" w:rsidR="0090201F" w:rsidRPr="001E65F0" w:rsidRDefault="0090201F" w:rsidP="0090201F">
      <w:pPr>
        <w:rPr>
          <w:b/>
        </w:rPr>
      </w:pPr>
      <w:r w:rsidRPr="001E65F0">
        <w:rPr>
          <w:b/>
        </w:rPr>
        <w:t xml:space="preserve">V Bratislave dňa </w:t>
      </w:r>
      <w:r w:rsidRPr="001E65F0">
        <w:rPr>
          <w:b/>
        </w:rPr>
        <w:tab/>
      </w:r>
      <w:r w:rsidRPr="001E65F0">
        <w:rPr>
          <w:b/>
        </w:rPr>
        <w:tab/>
      </w:r>
      <w:r w:rsidRPr="001E65F0">
        <w:rPr>
          <w:b/>
        </w:rPr>
        <w:tab/>
      </w:r>
      <w:r w:rsidRPr="001E65F0">
        <w:rPr>
          <w:b/>
        </w:rPr>
        <w:tab/>
      </w:r>
      <w:r w:rsidRPr="001E65F0">
        <w:rPr>
          <w:b/>
        </w:rPr>
        <w:tab/>
      </w:r>
      <w:r w:rsidRPr="001E65F0">
        <w:rPr>
          <w:b/>
        </w:rPr>
        <w:tab/>
      </w:r>
      <w:r w:rsidRPr="001E65F0">
        <w:rPr>
          <w:b/>
        </w:rPr>
        <w:tab/>
        <w:t xml:space="preserve">V ............. dňa </w:t>
      </w:r>
    </w:p>
    <w:p w14:paraId="7C899710" w14:textId="77777777" w:rsidR="0090201F" w:rsidRPr="001E65F0" w:rsidRDefault="0090201F" w:rsidP="0090201F">
      <w:pPr>
        <w:rPr>
          <w:b/>
        </w:rPr>
      </w:pPr>
    </w:p>
    <w:p w14:paraId="4575363A" w14:textId="77777777" w:rsidR="0090201F" w:rsidRPr="001E65F0" w:rsidRDefault="0090201F" w:rsidP="0090201F">
      <w:pPr>
        <w:rPr>
          <w:b/>
        </w:rPr>
      </w:pPr>
      <w:r w:rsidRPr="001E65F0">
        <w:rPr>
          <w:b/>
        </w:rPr>
        <w:t>Za Objednávateľa:</w:t>
      </w:r>
      <w:r w:rsidRPr="001E65F0">
        <w:rPr>
          <w:b/>
        </w:rPr>
        <w:tab/>
      </w:r>
      <w:r w:rsidRPr="001E65F0">
        <w:rPr>
          <w:b/>
        </w:rPr>
        <w:tab/>
      </w:r>
      <w:r w:rsidRPr="001E65F0">
        <w:rPr>
          <w:b/>
        </w:rPr>
        <w:tab/>
      </w:r>
      <w:r w:rsidRPr="001E65F0">
        <w:rPr>
          <w:b/>
        </w:rPr>
        <w:tab/>
      </w:r>
      <w:r w:rsidRPr="001E65F0">
        <w:rPr>
          <w:b/>
        </w:rPr>
        <w:tab/>
      </w:r>
      <w:r w:rsidRPr="001E65F0">
        <w:rPr>
          <w:b/>
        </w:rPr>
        <w:tab/>
      </w:r>
      <w:r w:rsidRPr="001E65F0">
        <w:rPr>
          <w:b/>
        </w:rPr>
        <w:tab/>
        <w:t xml:space="preserve"> Za Zhotoviteľa: </w:t>
      </w:r>
    </w:p>
    <w:p w14:paraId="3CAE1AD3" w14:textId="77777777" w:rsidR="0090201F" w:rsidRPr="001E65F0" w:rsidRDefault="0090201F" w:rsidP="0090201F">
      <w:pPr>
        <w:rPr>
          <w:b/>
        </w:rPr>
      </w:pPr>
    </w:p>
    <w:p w14:paraId="7E47DCA0" w14:textId="77777777" w:rsidR="0090201F" w:rsidRPr="001E65F0" w:rsidRDefault="0090201F" w:rsidP="0090201F">
      <w:pPr>
        <w:rPr>
          <w:b/>
        </w:rPr>
      </w:pPr>
      <w:r w:rsidRPr="001E65F0">
        <w:rPr>
          <w:b/>
        </w:rPr>
        <w:t xml:space="preserve">.................................................... </w:t>
      </w:r>
      <w:r w:rsidRPr="001E65F0">
        <w:rPr>
          <w:b/>
        </w:rPr>
        <w:tab/>
      </w:r>
      <w:r w:rsidRPr="001E65F0">
        <w:rPr>
          <w:b/>
        </w:rPr>
        <w:tab/>
      </w:r>
      <w:r w:rsidRPr="001E65F0">
        <w:rPr>
          <w:b/>
        </w:rPr>
        <w:tab/>
      </w:r>
      <w:r w:rsidRPr="001E65F0">
        <w:rPr>
          <w:b/>
        </w:rPr>
        <w:tab/>
        <w:t xml:space="preserve">................................................... </w:t>
      </w:r>
    </w:p>
    <w:p w14:paraId="25E7ED5F" w14:textId="77777777" w:rsidR="0090201F" w:rsidRPr="001E65F0" w:rsidRDefault="0090201F" w:rsidP="0090201F">
      <w:pPr>
        <w:ind w:firstLine="708"/>
        <w:rPr>
          <w:b/>
        </w:rPr>
      </w:pPr>
      <w:r w:rsidRPr="001E65F0">
        <w:rPr>
          <w:b/>
        </w:rPr>
        <w:t>Ing. Ján Mrva</w:t>
      </w:r>
      <w:r w:rsidRPr="001E65F0">
        <w:rPr>
          <w:b/>
        </w:rPr>
        <w:tab/>
      </w:r>
      <w:r w:rsidRPr="001E65F0">
        <w:rPr>
          <w:b/>
        </w:rPr>
        <w:tab/>
      </w:r>
      <w:r w:rsidRPr="001E65F0">
        <w:rPr>
          <w:b/>
        </w:rPr>
        <w:tab/>
      </w:r>
      <w:r w:rsidRPr="001E65F0">
        <w:rPr>
          <w:b/>
        </w:rPr>
        <w:tab/>
      </w:r>
      <w:r w:rsidRPr="001E65F0">
        <w:rPr>
          <w:b/>
        </w:rPr>
        <w:tab/>
      </w:r>
      <w:r w:rsidRPr="001E65F0">
        <w:rPr>
          <w:b/>
        </w:rPr>
        <w:tab/>
        <w:t>Meno, priezvisko, titul</w:t>
      </w:r>
    </w:p>
    <w:p w14:paraId="4D8A2A1B" w14:textId="77777777" w:rsidR="0090201F" w:rsidRDefault="0090201F" w:rsidP="0090201F">
      <w:pPr>
        <w:ind w:left="708"/>
        <w:rPr>
          <w:b/>
        </w:rPr>
        <w:sectPr w:rsidR="0090201F" w:rsidSect="0090201F">
          <w:type w:val="continuous"/>
          <w:pgSz w:w="11906" w:h="16838"/>
          <w:pgMar w:top="1418" w:right="1418" w:bottom="1418" w:left="1418" w:header="709" w:footer="709" w:gutter="0"/>
          <w:cols w:space="708"/>
          <w:formProt w:val="0"/>
          <w:docGrid w:linePitch="360"/>
        </w:sectPr>
      </w:pPr>
      <w:r w:rsidRPr="001E65F0">
        <w:rPr>
          <w:b/>
        </w:rPr>
        <w:t xml:space="preserve">    predseda</w:t>
      </w:r>
      <w:r w:rsidRPr="001E65F0">
        <w:rPr>
          <w:b/>
        </w:rPr>
        <w:tab/>
      </w:r>
      <w:r w:rsidRPr="001E65F0">
        <w:rPr>
          <w:b/>
        </w:rPr>
        <w:tab/>
      </w:r>
      <w:r w:rsidRPr="001E65F0">
        <w:rPr>
          <w:b/>
        </w:rPr>
        <w:tab/>
      </w:r>
      <w:r w:rsidRPr="001E65F0">
        <w:rPr>
          <w:b/>
        </w:rPr>
        <w:tab/>
      </w:r>
      <w:r w:rsidRPr="001E65F0">
        <w:rPr>
          <w:b/>
        </w:rPr>
        <w:tab/>
      </w:r>
      <w:r w:rsidRPr="001E65F0">
        <w:rPr>
          <w:b/>
        </w:rPr>
        <w:tab/>
      </w:r>
      <w:r w:rsidRPr="001E65F0">
        <w:rPr>
          <w:b/>
        </w:rPr>
        <w:tab/>
        <w:t>pozícia</w:t>
      </w:r>
    </w:p>
    <w:p w14:paraId="487E2A6B" w14:textId="77777777" w:rsidR="0090201F" w:rsidRPr="005D5F29" w:rsidRDefault="0090201F" w:rsidP="0090201F">
      <w:pPr>
        <w:ind w:left="708"/>
        <w:rPr>
          <w:b/>
        </w:rPr>
      </w:pPr>
      <w:r>
        <w:rPr>
          <w:b/>
          <w:bCs/>
        </w:rPr>
        <w:br w:type="page"/>
      </w:r>
    </w:p>
    <w:p w14:paraId="2B2E3831" w14:textId="77777777" w:rsidR="0090201F" w:rsidRDefault="0090201F" w:rsidP="0090201F">
      <w:pPr>
        <w:rPr>
          <w:b/>
          <w:bCs/>
        </w:rPr>
      </w:pPr>
      <w:r w:rsidRPr="001E65F0">
        <w:rPr>
          <w:b/>
          <w:bCs/>
        </w:rPr>
        <w:lastRenderedPageBreak/>
        <w:t xml:space="preserve">Príloha č. 1 Zmluvy: Špecifikácia Predmetu zmluvy </w:t>
      </w:r>
    </w:p>
    <w:p w14:paraId="272E8A2B" w14:textId="77777777" w:rsidR="0090201F" w:rsidRPr="00B87A9A" w:rsidRDefault="0090201F" w:rsidP="0090201F">
      <w:pPr>
        <w:jc w:val="both"/>
      </w:pPr>
      <w:r w:rsidRPr="00B87A9A">
        <w:t xml:space="preserve">Predmetom zákazky je vypracovanie a aktualizácia riadiacej, prevádzkovej  dokumentácie a návrh a realizácia opatrení pre potreby </w:t>
      </w:r>
      <w:r>
        <w:t xml:space="preserve">SR </w:t>
      </w:r>
      <w:r w:rsidRPr="00B87A9A">
        <w:t>podľa slovenských a európskych legislatívnych požiadaviek, predovšetkým:</w:t>
      </w:r>
    </w:p>
    <w:p w14:paraId="3F774958" w14:textId="77777777" w:rsidR="0090201F" w:rsidRPr="00B87A9A" w:rsidRDefault="0090201F" w:rsidP="0090201F">
      <w:pPr>
        <w:jc w:val="both"/>
      </w:pPr>
      <w:r w:rsidRPr="00B87A9A">
        <w:t>Požiadavky kladené na informačné technológie verejnej správy v zmysle Zákona č. 95/2019 Z. z. o informačných technológiách vo verejnej správe a o zmene a doplnení niektorých zákonov (ďalej len „Zákon o ITVS“)</w:t>
      </w:r>
    </w:p>
    <w:p w14:paraId="5E4597DF" w14:textId="77777777" w:rsidR="0090201F" w:rsidRPr="00B87A9A" w:rsidRDefault="0090201F" w:rsidP="0090201F">
      <w:pPr>
        <w:jc w:val="both"/>
      </w:pPr>
      <w:r w:rsidRPr="00B87A9A">
        <w:t>Požiadavky zaistenia kybernetickej bezpečnosti v zmysle Zákona č. 69/2018 o kybernetickej bezpečnosti a o zmene a doplnení niektorých zákonov (ďalej len „Zákon o KB“) a nadväzujúcich vyhlášok Národného bezpečnostného úradu, najmä vyhlášky č. 362/2018, ktorou sa ustanovuje obsah bezpečnostných opatrení, obsah a štruktúra bezpečnostnej dokumentácie a rozsah všeobecných bezpečnostných opatrení (ďalej len „Vyhláška o BO KB“).</w:t>
      </w:r>
    </w:p>
    <w:p w14:paraId="2EE03D39" w14:textId="77777777" w:rsidR="0090201F" w:rsidRDefault="0090201F" w:rsidP="0090201F">
      <w:pPr>
        <w:pStyle w:val="Heading1"/>
        <w:numPr>
          <w:ilvl w:val="0"/>
          <w:numId w:val="46"/>
        </w:numPr>
        <w:spacing w:before="240"/>
        <w:jc w:val="both"/>
        <w:rPr>
          <w:rFonts w:ascii="Times New Roman" w:hAnsi="Times New Roman"/>
          <w:color w:val="000000" w:themeColor="text1"/>
          <w:sz w:val="24"/>
          <w:szCs w:val="24"/>
        </w:rPr>
      </w:pPr>
      <w:r w:rsidRPr="001B1C56">
        <w:rPr>
          <w:rFonts w:ascii="Times New Roman" w:hAnsi="Times New Roman"/>
          <w:color w:val="000000" w:themeColor="text1"/>
          <w:sz w:val="24"/>
          <w:szCs w:val="24"/>
        </w:rPr>
        <w:t>Požadovaná riadiaca dokumentácia Úradu geodézie, kartografie a katastra Slovenskej republiky (ďalej len „ÚGKK SR“) v oblasti informačnej bezpečnosti.</w:t>
      </w:r>
    </w:p>
    <w:p w14:paraId="6B998D2B" w14:textId="77777777" w:rsidR="0090201F" w:rsidRPr="005D5F29" w:rsidRDefault="0090201F" w:rsidP="0090201F">
      <w:pPr>
        <w:rPr>
          <w:lang w:eastAsia="cs-CZ"/>
        </w:rPr>
      </w:pPr>
    </w:p>
    <w:p w14:paraId="7CC9A62D" w14:textId="77777777" w:rsidR="0090201F" w:rsidRPr="001B1C56" w:rsidRDefault="0090201F" w:rsidP="0090201F">
      <w:pPr>
        <w:pStyle w:val="Heading2"/>
        <w:numPr>
          <w:ilvl w:val="1"/>
          <w:numId w:val="46"/>
        </w:numPr>
        <w:spacing w:before="40"/>
        <w:rPr>
          <w:rFonts w:ascii="Times New Roman" w:hAnsi="Times New Roman" w:cs="Times New Roman"/>
          <w:b w:val="0"/>
          <w:color w:val="000000" w:themeColor="text1"/>
          <w:sz w:val="24"/>
          <w:szCs w:val="24"/>
        </w:rPr>
      </w:pPr>
      <w:r w:rsidRPr="001B1C56">
        <w:rPr>
          <w:rFonts w:ascii="Times New Roman" w:hAnsi="Times New Roman" w:cs="Times New Roman"/>
          <w:color w:val="000000" w:themeColor="text1"/>
          <w:sz w:val="24"/>
          <w:szCs w:val="24"/>
        </w:rPr>
        <w:t>Vypracovanie/aktualizácia bezpečnostnej dokumentácie</w:t>
      </w:r>
    </w:p>
    <w:p w14:paraId="5EF8FA6A" w14:textId="77777777" w:rsidR="0090201F" w:rsidRDefault="0090201F" w:rsidP="0090201F">
      <w:pPr>
        <w:ind w:left="360"/>
        <w:jc w:val="both"/>
        <w:rPr>
          <w:color w:val="000000" w:themeColor="text1"/>
        </w:rPr>
      </w:pPr>
      <w:r w:rsidRPr="001E65F0">
        <w:rPr>
          <w:color w:val="000000" w:themeColor="text1"/>
        </w:rPr>
        <w:t>Bezpečnostná dokumentácia musí byť vypracovaná s ohľadom na prevádzkovanú infraštruktúru IKT, aplikačnú a bezpečnostnú architektúru a implementované bezpečnostné opatrenia, organizačné usporiadanie, pracovné roly, zodpovednosti a rozdelenie právomocí v rámci riadenia operačných rizík rezortu ÚGKK</w:t>
      </w:r>
      <w:r>
        <w:rPr>
          <w:color w:val="000000" w:themeColor="text1"/>
        </w:rPr>
        <w:t xml:space="preserve"> SR</w:t>
      </w:r>
      <w:r w:rsidRPr="001E65F0">
        <w:rPr>
          <w:color w:val="000000" w:themeColor="text1"/>
        </w:rPr>
        <w:t>.</w:t>
      </w:r>
    </w:p>
    <w:p w14:paraId="10ABAE45" w14:textId="77777777" w:rsidR="0090201F" w:rsidRPr="001E65F0" w:rsidRDefault="0090201F" w:rsidP="0090201F">
      <w:pPr>
        <w:ind w:left="360"/>
        <w:jc w:val="both"/>
        <w:rPr>
          <w:color w:val="000000" w:themeColor="text1"/>
        </w:rPr>
      </w:pPr>
    </w:p>
    <w:p w14:paraId="254946EA" w14:textId="77777777"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Identifikácia legislatívnych a normatívnych požiadaviek:</w:t>
      </w:r>
    </w:p>
    <w:p w14:paraId="07323B2E" w14:textId="77777777" w:rsidR="0090201F" w:rsidRDefault="0090201F" w:rsidP="0090201F">
      <w:pPr>
        <w:ind w:left="360"/>
        <w:jc w:val="both"/>
        <w:rPr>
          <w:color w:val="000000" w:themeColor="text1"/>
        </w:rPr>
      </w:pPr>
      <w:r w:rsidRPr="001E65F0">
        <w:rPr>
          <w:color w:val="000000" w:themeColor="text1"/>
        </w:rPr>
        <w:t>Dokumentácia musí obsahovať komplexné posúdenie všetkých legislatívnych a normatívnych požiadaviek kladených na ÚGKK</w:t>
      </w:r>
      <w:r>
        <w:rPr>
          <w:color w:val="000000" w:themeColor="text1"/>
        </w:rPr>
        <w:t xml:space="preserve"> SR</w:t>
      </w:r>
      <w:r w:rsidRPr="001E65F0">
        <w:rPr>
          <w:color w:val="000000" w:themeColor="text1"/>
        </w:rPr>
        <w:t xml:space="preserve"> ako prevádzkovateľa základných služieb, ako prevádzkovateľa informačných technológií verejnej správy a ako organizáciu spracúvajúcu osobné údaje svojich zamestnancov, klientov a prípadných tretích osôb. Dokument musí určiť všetky relevantné požiadavky, mapovať ich plnenie v prostredí ÚGKK</w:t>
      </w:r>
      <w:r>
        <w:rPr>
          <w:color w:val="000000" w:themeColor="text1"/>
        </w:rPr>
        <w:t xml:space="preserve"> SR</w:t>
      </w:r>
      <w:r w:rsidRPr="001E65F0">
        <w:rPr>
          <w:color w:val="000000" w:themeColor="text1"/>
        </w:rPr>
        <w:t xml:space="preserve"> a stanoviť pravidlá priebežnej kontroly ich dodržiavania.</w:t>
      </w:r>
    </w:p>
    <w:p w14:paraId="2D1501B8" w14:textId="77777777" w:rsidR="0090201F" w:rsidRPr="001E65F0" w:rsidRDefault="0090201F" w:rsidP="0090201F">
      <w:pPr>
        <w:ind w:left="360"/>
        <w:jc w:val="both"/>
        <w:rPr>
          <w:color w:val="000000" w:themeColor="text1"/>
        </w:rPr>
      </w:pPr>
    </w:p>
    <w:p w14:paraId="19EFB78E" w14:textId="77777777" w:rsidR="0090201F" w:rsidRPr="001B1C56" w:rsidRDefault="0090201F" w:rsidP="0090201F">
      <w:pPr>
        <w:pStyle w:val="Heading3"/>
        <w:numPr>
          <w:ilvl w:val="2"/>
          <w:numId w:val="46"/>
        </w:numPr>
        <w:rPr>
          <w:rFonts w:ascii="Times New Roman" w:eastAsiaTheme="minorHAnsi" w:hAnsi="Times New Roman" w:cs="Times New Roman"/>
          <w:b/>
          <w:color w:val="000000" w:themeColor="text1"/>
        </w:rPr>
      </w:pPr>
      <w:r w:rsidRPr="001B1C56">
        <w:rPr>
          <w:rFonts w:ascii="Times New Roman" w:hAnsi="Times New Roman" w:cs="Times New Roman"/>
          <w:b/>
          <w:color w:val="000000" w:themeColor="text1"/>
        </w:rPr>
        <w:t>Návrh bezpečnostných politík informačnej / kybernetickej bezpečnosti</w:t>
      </w:r>
    </w:p>
    <w:p w14:paraId="1C616F8C" w14:textId="77777777" w:rsidR="0090201F" w:rsidRPr="001E65F0" w:rsidRDefault="0090201F" w:rsidP="0090201F">
      <w:pPr>
        <w:pStyle w:val="Heading2"/>
        <w:ind w:left="720"/>
        <w:jc w:val="both"/>
        <w:rPr>
          <w:rFonts w:ascii="Times New Roman" w:eastAsiaTheme="minorHAnsi" w:hAnsi="Times New Roman" w:cs="Times New Roman"/>
          <w:color w:val="000000" w:themeColor="text1"/>
          <w:sz w:val="24"/>
          <w:szCs w:val="24"/>
        </w:rPr>
      </w:pPr>
      <w:r w:rsidRPr="001E65F0">
        <w:rPr>
          <w:rFonts w:ascii="Times New Roman" w:eastAsiaTheme="minorHAnsi" w:hAnsi="Times New Roman" w:cs="Times New Roman"/>
          <w:color w:val="000000" w:themeColor="text1"/>
          <w:sz w:val="24"/>
          <w:szCs w:val="24"/>
        </w:rPr>
        <w:t>Bezpečnostné politiky musia obsahovať základné zásady a ciele v nasledovných oblastiach riadenia IB/KB:</w:t>
      </w:r>
    </w:p>
    <w:p w14:paraId="610100BC" w14:textId="77777777" w:rsidR="0090201F" w:rsidRPr="005D5F29" w:rsidRDefault="0090201F" w:rsidP="0090201F">
      <w:pPr>
        <w:pStyle w:val="Heading2"/>
        <w:numPr>
          <w:ilvl w:val="0"/>
          <w:numId w:val="47"/>
        </w:numPr>
        <w:spacing w:before="40"/>
        <w:ind w:left="1134" w:hanging="425"/>
        <w:jc w:val="both"/>
        <w:rPr>
          <w:rFonts w:ascii="Times New Roman" w:eastAsiaTheme="minorHAnsi" w:hAnsi="Times New Roman" w:cs="Times New Roman"/>
          <w:b w:val="0"/>
          <w:bCs w:val="0"/>
          <w:color w:val="000000" w:themeColor="text1"/>
          <w:sz w:val="24"/>
          <w:szCs w:val="24"/>
        </w:rPr>
      </w:pPr>
      <w:r w:rsidRPr="005D5F29">
        <w:rPr>
          <w:rFonts w:ascii="Times New Roman" w:eastAsiaTheme="minorHAnsi" w:hAnsi="Times New Roman" w:cs="Times New Roman"/>
          <w:b w:val="0"/>
          <w:bCs w:val="0"/>
          <w:color w:val="000000" w:themeColor="text1"/>
          <w:sz w:val="24"/>
          <w:szCs w:val="24"/>
        </w:rPr>
        <w:t>Organizácia bezpečnosti</w:t>
      </w:r>
    </w:p>
    <w:p w14:paraId="7E8612F2" w14:textId="77777777" w:rsidR="0090201F" w:rsidRPr="005D5F29" w:rsidRDefault="0090201F" w:rsidP="0090201F">
      <w:pPr>
        <w:pStyle w:val="Heading2"/>
        <w:numPr>
          <w:ilvl w:val="0"/>
          <w:numId w:val="47"/>
        </w:numPr>
        <w:spacing w:before="40"/>
        <w:ind w:left="1134" w:hanging="425"/>
        <w:jc w:val="both"/>
        <w:rPr>
          <w:rFonts w:ascii="Times New Roman" w:eastAsiaTheme="minorHAnsi" w:hAnsi="Times New Roman" w:cs="Times New Roman"/>
          <w:b w:val="0"/>
          <w:bCs w:val="0"/>
          <w:color w:val="000000" w:themeColor="text1"/>
          <w:sz w:val="24"/>
          <w:szCs w:val="24"/>
        </w:rPr>
      </w:pPr>
      <w:r w:rsidRPr="005D5F29">
        <w:rPr>
          <w:rFonts w:ascii="Times New Roman" w:eastAsiaTheme="minorHAnsi" w:hAnsi="Times New Roman" w:cs="Times New Roman"/>
          <w:b w:val="0"/>
          <w:bCs w:val="0"/>
          <w:color w:val="000000" w:themeColor="text1"/>
          <w:sz w:val="24"/>
          <w:szCs w:val="24"/>
        </w:rPr>
        <w:t>Riadenie bezpečnostných rizík</w:t>
      </w:r>
    </w:p>
    <w:p w14:paraId="7891C845" w14:textId="77777777" w:rsidR="0090201F" w:rsidRPr="005D5F29" w:rsidRDefault="0090201F" w:rsidP="0090201F">
      <w:pPr>
        <w:pStyle w:val="Heading2"/>
        <w:numPr>
          <w:ilvl w:val="0"/>
          <w:numId w:val="47"/>
        </w:numPr>
        <w:spacing w:before="40"/>
        <w:ind w:left="1134" w:hanging="425"/>
        <w:jc w:val="both"/>
        <w:rPr>
          <w:rFonts w:ascii="Times New Roman" w:eastAsiaTheme="minorHAnsi" w:hAnsi="Times New Roman" w:cs="Times New Roman"/>
          <w:b w:val="0"/>
          <w:bCs w:val="0"/>
          <w:color w:val="000000" w:themeColor="text1"/>
          <w:sz w:val="24"/>
          <w:szCs w:val="24"/>
        </w:rPr>
      </w:pPr>
      <w:r w:rsidRPr="005D5F29">
        <w:rPr>
          <w:rFonts w:ascii="Times New Roman" w:eastAsiaTheme="minorHAnsi" w:hAnsi="Times New Roman" w:cs="Times New Roman"/>
          <w:b w:val="0"/>
          <w:bCs w:val="0"/>
          <w:color w:val="000000" w:themeColor="text1"/>
          <w:sz w:val="24"/>
          <w:szCs w:val="24"/>
        </w:rPr>
        <w:t>Riadenie informačných aktív</w:t>
      </w:r>
    </w:p>
    <w:p w14:paraId="0BBCF0BC" w14:textId="77777777" w:rsidR="0090201F" w:rsidRPr="005D5F29" w:rsidRDefault="0090201F" w:rsidP="0090201F">
      <w:pPr>
        <w:pStyle w:val="Heading2"/>
        <w:numPr>
          <w:ilvl w:val="0"/>
          <w:numId w:val="47"/>
        </w:numPr>
        <w:spacing w:before="40"/>
        <w:ind w:left="1134" w:hanging="425"/>
        <w:jc w:val="both"/>
        <w:rPr>
          <w:rFonts w:ascii="Times New Roman" w:eastAsiaTheme="minorHAnsi" w:hAnsi="Times New Roman" w:cs="Times New Roman"/>
          <w:b w:val="0"/>
          <w:bCs w:val="0"/>
          <w:color w:val="000000" w:themeColor="text1"/>
          <w:sz w:val="24"/>
          <w:szCs w:val="24"/>
        </w:rPr>
      </w:pPr>
      <w:r w:rsidRPr="005D5F29">
        <w:rPr>
          <w:rFonts w:ascii="Times New Roman" w:eastAsiaTheme="minorHAnsi" w:hAnsi="Times New Roman" w:cs="Times New Roman"/>
          <w:b w:val="0"/>
          <w:bCs w:val="0"/>
          <w:color w:val="000000" w:themeColor="text1"/>
          <w:sz w:val="24"/>
          <w:szCs w:val="24"/>
        </w:rPr>
        <w:t>Riadenie dodávateľských vzťahov</w:t>
      </w:r>
    </w:p>
    <w:p w14:paraId="6A6C24E6" w14:textId="77777777" w:rsidR="0090201F" w:rsidRPr="005D5F29" w:rsidRDefault="0090201F" w:rsidP="0090201F">
      <w:pPr>
        <w:pStyle w:val="Heading2"/>
        <w:numPr>
          <w:ilvl w:val="0"/>
          <w:numId w:val="47"/>
        </w:numPr>
        <w:spacing w:before="40"/>
        <w:ind w:left="1134" w:hanging="425"/>
        <w:jc w:val="both"/>
        <w:rPr>
          <w:rFonts w:ascii="Times New Roman" w:eastAsiaTheme="minorHAnsi" w:hAnsi="Times New Roman" w:cs="Times New Roman"/>
          <w:b w:val="0"/>
          <w:bCs w:val="0"/>
          <w:color w:val="000000" w:themeColor="text1"/>
          <w:sz w:val="24"/>
          <w:szCs w:val="24"/>
        </w:rPr>
      </w:pPr>
      <w:r w:rsidRPr="005D5F29">
        <w:rPr>
          <w:rFonts w:ascii="Times New Roman" w:eastAsiaTheme="minorHAnsi" w:hAnsi="Times New Roman" w:cs="Times New Roman"/>
          <w:b w:val="0"/>
          <w:bCs w:val="0"/>
          <w:color w:val="000000" w:themeColor="text1"/>
          <w:sz w:val="24"/>
          <w:szCs w:val="24"/>
        </w:rPr>
        <w:t>Riadenie vývoja a údržby v oblasti informačno-komunikačných technológií</w:t>
      </w:r>
    </w:p>
    <w:p w14:paraId="51D08C22" w14:textId="77777777" w:rsidR="0090201F" w:rsidRPr="005D5F29" w:rsidRDefault="0090201F" w:rsidP="0090201F">
      <w:pPr>
        <w:pStyle w:val="Heading2"/>
        <w:numPr>
          <w:ilvl w:val="0"/>
          <w:numId w:val="47"/>
        </w:numPr>
        <w:spacing w:before="40"/>
        <w:ind w:left="1134" w:hanging="425"/>
        <w:jc w:val="both"/>
        <w:rPr>
          <w:rFonts w:ascii="Times New Roman" w:eastAsiaTheme="minorHAnsi" w:hAnsi="Times New Roman" w:cs="Times New Roman"/>
          <w:b w:val="0"/>
          <w:bCs w:val="0"/>
          <w:color w:val="000000" w:themeColor="text1"/>
          <w:sz w:val="24"/>
          <w:szCs w:val="24"/>
        </w:rPr>
      </w:pPr>
      <w:r w:rsidRPr="005D5F29">
        <w:rPr>
          <w:rFonts w:ascii="Times New Roman" w:eastAsiaTheme="minorHAnsi" w:hAnsi="Times New Roman" w:cs="Times New Roman"/>
          <w:b w:val="0"/>
          <w:bCs w:val="0"/>
          <w:color w:val="000000" w:themeColor="text1"/>
          <w:sz w:val="24"/>
          <w:szCs w:val="24"/>
        </w:rPr>
        <w:t>Riadenie a prevádzka informačno-komunikačných technológií</w:t>
      </w:r>
    </w:p>
    <w:p w14:paraId="489CC280" w14:textId="77777777" w:rsidR="0090201F" w:rsidRDefault="0090201F" w:rsidP="0090201F">
      <w:pPr>
        <w:pStyle w:val="ListParagraph"/>
        <w:numPr>
          <w:ilvl w:val="0"/>
          <w:numId w:val="47"/>
        </w:numPr>
        <w:ind w:left="1134" w:hanging="425"/>
        <w:contextualSpacing/>
        <w:jc w:val="both"/>
        <w:rPr>
          <w:color w:val="000000" w:themeColor="text1"/>
        </w:rPr>
      </w:pPr>
      <w:r w:rsidRPr="005D5F29">
        <w:rPr>
          <w:color w:val="000000" w:themeColor="text1"/>
        </w:rPr>
        <w:t>Riadenie súladu</w:t>
      </w:r>
      <w:r w:rsidRPr="001E65F0">
        <w:rPr>
          <w:color w:val="000000" w:themeColor="text1"/>
        </w:rPr>
        <w:t xml:space="preserve"> a kontinuity procesov a</w:t>
      </w:r>
      <w:r>
        <w:rPr>
          <w:color w:val="000000" w:themeColor="text1"/>
        </w:rPr>
        <w:t> </w:t>
      </w:r>
      <w:r w:rsidRPr="001E65F0">
        <w:rPr>
          <w:color w:val="000000" w:themeColor="text1"/>
        </w:rPr>
        <w:t>činností</w:t>
      </w:r>
    </w:p>
    <w:p w14:paraId="40DE93A6" w14:textId="77777777" w:rsidR="0090201F" w:rsidRPr="001E65F0" w:rsidRDefault="0090201F" w:rsidP="0090201F">
      <w:pPr>
        <w:pStyle w:val="ListParagraph"/>
        <w:ind w:left="1440"/>
        <w:rPr>
          <w:color w:val="000000" w:themeColor="text1"/>
        </w:rPr>
      </w:pPr>
    </w:p>
    <w:p w14:paraId="35D31767" w14:textId="77777777"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Klasifikácia informácií a kategorizácia sietí a informačných systémov</w:t>
      </w:r>
    </w:p>
    <w:p w14:paraId="7E35AAEC" w14:textId="77777777" w:rsidR="0090201F" w:rsidRDefault="0090201F" w:rsidP="0090201F">
      <w:pPr>
        <w:ind w:left="360"/>
        <w:jc w:val="both"/>
        <w:rPr>
          <w:color w:val="000000" w:themeColor="text1"/>
        </w:rPr>
      </w:pPr>
      <w:r w:rsidRPr="001E65F0">
        <w:rPr>
          <w:color w:val="000000" w:themeColor="text1"/>
        </w:rPr>
        <w:t xml:space="preserve">Výstup musí obsahovať zoznam vybraných komponentov sietí a informačných systémov, ktorý identifikuje jednotlivé siete a informačné systémy a ich podporných systémov a podsystémov. Zoznam môže byť v textovej, tabuľkovej alebo grafickej forme a aktíva musia byť klasifikované v súlade s klasifikačnou schémou </w:t>
      </w:r>
      <w:r w:rsidRPr="00B87A9A">
        <w:rPr>
          <w:color w:val="000000" w:themeColor="text1"/>
        </w:rPr>
        <w:t>podľa prílohy č. 2.</w:t>
      </w:r>
      <w:r w:rsidRPr="001E65F0">
        <w:rPr>
          <w:color w:val="000000" w:themeColor="text1"/>
        </w:rPr>
        <w:t xml:space="preserve"> Vyhlášky o BO KB. Osobitne musia byť ohodnotené osobné údaje spracúvané v jednotlivých informačných systémoch. </w:t>
      </w:r>
      <w:r>
        <w:rPr>
          <w:color w:val="000000" w:themeColor="text1"/>
        </w:rPr>
        <w:t>Klasifikácia musí zároveň zahrňovať aj:</w:t>
      </w:r>
    </w:p>
    <w:p w14:paraId="6BEB1E23" w14:textId="77777777" w:rsidR="0090201F" w:rsidRPr="00563005" w:rsidRDefault="0090201F" w:rsidP="0090201F">
      <w:pPr>
        <w:pStyle w:val="NoSpacing"/>
        <w:numPr>
          <w:ilvl w:val="0"/>
          <w:numId w:val="16"/>
        </w:numPr>
        <w:rPr>
          <w:rFonts w:ascii="Times New Roman" w:hAnsi="Times New Roman" w:cs="Times New Roman"/>
          <w:sz w:val="24"/>
          <w:szCs w:val="24"/>
        </w:rPr>
      </w:pPr>
      <w:r>
        <w:rPr>
          <w:rFonts w:ascii="Times New Roman" w:hAnsi="Times New Roman" w:cs="Times New Roman"/>
          <w:sz w:val="24"/>
          <w:szCs w:val="24"/>
        </w:rPr>
        <w:lastRenderedPageBreak/>
        <w:t xml:space="preserve">popis  a stav </w:t>
      </w:r>
      <w:r w:rsidRPr="00563005">
        <w:rPr>
          <w:rFonts w:ascii="Times New Roman" w:hAnsi="Times New Roman" w:cs="Times New Roman"/>
          <w:sz w:val="24"/>
          <w:szCs w:val="24"/>
        </w:rPr>
        <w:t>zabezpečeni</w:t>
      </w:r>
      <w:r>
        <w:rPr>
          <w:rFonts w:ascii="Times New Roman" w:hAnsi="Times New Roman" w:cs="Times New Roman"/>
          <w:sz w:val="24"/>
          <w:szCs w:val="24"/>
        </w:rPr>
        <w:t>a</w:t>
      </w:r>
      <w:r w:rsidRPr="00563005">
        <w:rPr>
          <w:rFonts w:ascii="Times New Roman" w:hAnsi="Times New Roman" w:cs="Times New Roman"/>
          <w:sz w:val="24"/>
          <w:szCs w:val="24"/>
        </w:rPr>
        <w:t xml:space="preserve"> </w:t>
      </w:r>
      <w:r>
        <w:rPr>
          <w:rFonts w:ascii="Times New Roman" w:hAnsi="Times New Roman" w:cs="Times New Roman"/>
          <w:sz w:val="24"/>
          <w:szCs w:val="24"/>
        </w:rPr>
        <w:t>Informačného systému,</w:t>
      </w:r>
    </w:p>
    <w:p w14:paraId="35F00F0A" w14:textId="77777777" w:rsidR="0090201F" w:rsidRPr="00563005" w:rsidRDefault="0090201F" w:rsidP="0090201F">
      <w:pPr>
        <w:pStyle w:val="NoSpacing"/>
        <w:numPr>
          <w:ilvl w:val="0"/>
          <w:numId w:val="16"/>
        </w:numPr>
        <w:rPr>
          <w:rFonts w:ascii="Times New Roman" w:hAnsi="Times New Roman" w:cs="Times New Roman"/>
          <w:sz w:val="24"/>
          <w:szCs w:val="24"/>
        </w:rPr>
      </w:pPr>
      <w:r w:rsidRPr="00563005">
        <w:rPr>
          <w:rFonts w:ascii="Times New Roman" w:hAnsi="Times New Roman" w:cs="Times New Roman"/>
          <w:sz w:val="24"/>
          <w:szCs w:val="24"/>
        </w:rPr>
        <w:t>zhodnotenie bezpečnostných rizík,</w:t>
      </w:r>
    </w:p>
    <w:p w14:paraId="557DC2E1" w14:textId="77777777" w:rsidR="0090201F" w:rsidRPr="00563005" w:rsidRDefault="0090201F" w:rsidP="0090201F">
      <w:pPr>
        <w:pStyle w:val="NoSpacing"/>
        <w:numPr>
          <w:ilvl w:val="0"/>
          <w:numId w:val="16"/>
        </w:numPr>
        <w:rPr>
          <w:rFonts w:ascii="Times New Roman" w:hAnsi="Times New Roman" w:cs="Times New Roman"/>
          <w:sz w:val="24"/>
          <w:szCs w:val="24"/>
        </w:rPr>
      </w:pPr>
      <w:r w:rsidRPr="00563005">
        <w:rPr>
          <w:rFonts w:ascii="Times New Roman" w:hAnsi="Times New Roman" w:cs="Times New Roman"/>
          <w:sz w:val="24"/>
          <w:szCs w:val="24"/>
        </w:rPr>
        <w:t>zhodnotenie zálohovania,</w:t>
      </w:r>
    </w:p>
    <w:p w14:paraId="54AA202F" w14:textId="77777777" w:rsidR="0090201F" w:rsidRDefault="0090201F" w:rsidP="0090201F">
      <w:pPr>
        <w:pStyle w:val="NoSpacing"/>
        <w:numPr>
          <w:ilvl w:val="0"/>
          <w:numId w:val="16"/>
        </w:numPr>
        <w:rPr>
          <w:rFonts w:ascii="Times New Roman" w:hAnsi="Times New Roman" w:cs="Times New Roman"/>
          <w:sz w:val="24"/>
          <w:szCs w:val="24"/>
        </w:rPr>
      </w:pPr>
      <w:r w:rsidRPr="00563005">
        <w:rPr>
          <w:rFonts w:ascii="Times New Roman" w:hAnsi="Times New Roman" w:cs="Times New Roman"/>
          <w:sz w:val="24"/>
          <w:szCs w:val="24"/>
        </w:rPr>
        <w:t>návrh riešenia na konkrétne zistené problémy</w:t>
      </w:r>
      <w:r>
        <w:rPr>
          <w:rFonts w:ascii="Times New Roman" w:hAnsi="Times New Roman" w:cs="Times New Roman"/>
          <w:sz w:val="24"/>
          <w:szCs w:val="24"/>
        </w:rPr>
        <w:t>.</w:t>
      </w:r>
    </w:p>
    <w:p w14:paraId="1DA17AE0" w14:textId="77777777" w:rsidR="0090201F" w:rsidRPr="00563005" w:rsidRDefault="0090201F" w:rsidP="0090201F">
      <w:pPr>
        <w:pStyle w:val="NoSpacing"/>
        <w:ind w:left="720"/>
        <w:rPr>
          <w:rFonts w:ascii="Times New Roman" w:hAnsi="Times New Roman" w:cs="Times New Roman"/>
          <w:sz w:val="24"/>
          <w:szCs w:val="24"/>
        </w:rPr>
      </w:pPr>
    </w:p>
    <w:p w14:paraId="56F3A802" w14:textId="77777777" w:rsidR="0090201F" w:rsidRDefault="0090201F" w:rsidP="0090201F">
      <w:pPr>
        <w:ind w:left="360"/>
        <w:jc w:val="both"/>
        <w:rPr>
          <w:color w:val="000000" w:themeColor="text1"/>
        </w:rPr>
      </w:pPr>
      <w:r w:rsidRPr="00944D2F">
        <w:rPr>
          <w:color w:val="000000" w:themeColor="text1"/>
        </w:rPr>
        <w:t>Zoznam vychádza z </w:t>
      </w:r>
      <w:r w:rsidRPr="00944D2F">
        <w:rPr>
          <w:bCs/>
          <w:color w:val="000000" w:themeColor="text1"/>
        </w:rPr>
        <w:t xml:space="preserve">existujúceho </w:t>
      </w:r>
      <w:r>
        <w:rPr>
          <w:bCs/>
          <w:color w:val="000000" w:themeColor="text1"/>
        </w:rPr>
        <w:t>dokumentu Objednávateľa - Štúdia</w:t>
      </w:r>
      <w:r w:rsidRPr="00944D2F">
        <w:rPr>
          <w:bCs/>
          <w:color w:val="000000" w:themeColor="text1"/>
        </w:rPr>
        <w:t xml:space="preserve"> zabezpečenia súladu a identifikácie povinností vyplývajúcich zo zákona o kybernetickej bezpečnosti a o zmene a doplnení niektorých zákonov a koncepcie kybernetickej bezpečnosti Slovenskej republiky na roky 2015-2020 (ďalej len „štúdia“) a súpisu uvedeného v bode 3</w:t>
      </w:r>
      <w:r w:rsidRPr="00944D2F">
        <w:rPr>
          <w:color w:val="000000" w:themeColor="text1"/>
        </w:rPr>
        <w:t>.</w:t>
      </w:r>
    </w:p>
    <w:p w14:paraId="5C813D40" w14:textId="77777777" w:rsidR="0090201F" w:rsidRPr="001E65F0" w:rsidRDefault="0090201F" w:rsidP="0090201F">
      <w:pPr>
        <w:ind w:left="360"/>
        <w:jc w:val="both"/>
        <w:rPr>
          <w:color w:val="000000" w:themeColor="text1"/>
        </w:rPr>
      </w:pPr>
    </w:p>
    <w:p w14:paraId="6517A8FF" w14:textId="77777777" w:rsidR="0090201F" w:rsidRPr="001B1C56" w:rsidRDefault="0090201F" w:rsidP="0090201F">
      <w:pPr>
        <w:pStyle w:val="Heading2"/>
        <w:numPr>
          <w:ilvl w:val="1"/>
          <w:numId w:val="46"/>
        </w:numPr>
        <w:spacing w:before="40"/>
        <w:rPr>
          <w:rFonts w:ascii="Times New Roman" w:hAnsi="Times New Roman" w:cs="Times New Roman"/>
          <w:b w:val="0"/>
          <w:color w:val="000000" w:themeColor="text1"/>
          <w:sz w:val="24"/>
          <w:szCs w:val="24"/>
        </w:rPr>
      </w:pPr>
      <w:r w:rsidRPr="001B1C56">
        <w:rPr>
          <w:rFonts w:ascii="Times New Roman" w:hAnsi="Times New Roman" w:cs="Times New Roman"/>
          <w:color w:val="000000" w:themeColor="text1"/>
          <w:sz w:val="24"/>
          <w:szCs w:val="24"/>
        </w:rPr>
        <w:t>Vymedzenie rozsahu a spôsobu plnenia opatrení</w:t>
      </w:r>
    </w:p>
    <w:p w14:paraId="57BB3C4A" w14:textId="77777777" w:rsidR="0090201F" w:rsidRPr="001E65F0" w:rsidRDefault="0090201F" w:rsidP="0090201F">
      <w:pPr>
        <w:ind w:left="360"/>
        <w:jc w:val="both"/>
        <w:rPr>
          <w:color w:val="000000" w:themeColor="text1"/>
        </w:rPr>
      </w:pPr>
      <w:r w:rsidRPr="001E65F0">
        <w:rPr>
          <w:color w:val="000000" w:themeColor="text1"/>
        </w:rPr>
        <w:t>Predmetom zákazky je vypracovanie a dodanie súborov požadovanej dokumentácie v nasledovnom členení:</w:t>
      </w:r>
    </w:p>
    <w:p w14:paraId="4504D42D" w14:textId="77777777" w:rsidR="0090201F" w:rsidRPr="001E65F0" w:rsidRDefault="0090201F" w:rsidP="0090201F">
      <w:pPr>
        <w:pStyle w:val="ListParagraph"/>
        <w:numPr>
          <w:ilvl w:val="0"/>
          <w:numId w:val="14"/>
        </w:numPr>
        <w:contextualSpacing/>
        <w:jc w:val="both"/>
        <w:rPr>
          <w:color w:val="000000" w:themeColor="text1"/>
        </w:rPr>
      </w:pPr>
      <w:r w:rsidRPr="001E65F0">
        <w:rPr>
          <w:color w:val="000000" w:themeColor="text1"/>
        </w:rPr>
        <w:t>Organizácia informačnej bezpečnosti, riadenie aktív a rizík</w:t>
      </w:r>
    </w:p>
    <w:p w14:paraId="654C8E66" w14:textId="77777777" w:rsidR="0090201F" w:rsidRPr="001E65F0" w:rsidRDefault="0090201F" w:rsidP="0090201F">
      <w:pPr>
        <w:pStyle w:val="ListParagraph"/>
        <w:numPr>
          <w:ilvl w:val="0"/>
          <w:numId w:val="14"/>
        </w:numPr>
        <w:contextualSpacing/>
        <w:jc w:val="both"/>
        <w:rPr>
          <w:color w:val="000000" w:themeColor="text1"/>
        </w:rPr>
      </w:pPr>
      <w:r w:rsidRPr="001E65F0">
        <w:rPr>
          <w:color w:val="000000" w:themeColor="text1"/>
        </w:rPr>
        <w:t>Personálna bezpečnosť a riadenie dodávateľov.</w:t>
      </w:r>
    </w:p>
    <w:p w14:paraId="44FFC6E8" w14:textId="77777777" w:rsidR="0090201F" w:rsidRPr="001E65F0" w:rsidRDefault="0090201F" w:rsidP="0090201F">
      <w:pPr>
        <w:pStyle w:val="ListParagraph"/>
        <w:numPr>
          <w:ilvl w:val="0"/>
          <w:numId w:val="14"/>
        </w:numPr>
        <w:contextualSpacing/>
        <w:jc w:val="both"/>
        <w:rPr>
          <w:color w:val="000000" w:themeColor="text1"/>
        </w:rPr>
      </w:pPr>
      <w:r w:rsidRPr="001E65F0">
        <w:rPr>
          <w:color w:val="000000" w:themeColor="text1"/>
        </w:rPr>
        <w:t>Riadenie technických zraniteľností, bezpečnosti sietí a informačných systémov, správa riadenie prístupov k informačným systémom, využitie kryptografických mechanizmov</w:t>
      </w:r>
    </w:p>
    <w:p w14:paraId="237E82AE" w14:textId="77777777" w:rsidR="0090201F" w:rsidRPr="001E65F0" w:rsidRDefault="0090201F" w:rsidP="0090201F">
      <w:pPr>
        <w:pStyle w:val="ListParagraph"/>
        <w:numPr>
          <w:ilvl w:val="0"/>
          <w:numId w:val="14"/>
        </w:numPr>
        <w:contextualSpacing/>
        <w:jc w:val="both"/>
        <w:rPr>
          <w:color w:val="000000" w:themeColor="text1"/>
        </w:rPr>
      </w:pPr>
      <w:r w:rsidRPr="001E65F0">
        <w:rPr>
          <w:color w:val="000000" w:themeColor="text1"/>
        </w:rPr>
        <w:t>Bezpečnostné incidenty, riadenie, monitoring, testovanie a bezpečnostné audity</w:t>
      </w:r>
    </w:p>
    <w:p w14:paraId="4768233A" w14:textId="77777777" w:rsidR="0090201F" w:rsidRDefault="0090201F" w:rsidP="0090201F">
      <w:pPr>
        <w:pStyle w:val="ListParagraph"/>
        <w:numPr>
          <w:ilvl w:val="0"/>
          <w:numId w:val="14"/>
        </w:numPr>
        <w:contextualSpacing/>
        <w:jc w:val="both"/>
        <w:rPr>
          <w:color w:val="000000" w:themeColor="text1"/>
        </w:rPr>
      </w:pPr>
      <w:r w:rsidRPr="001E65F0">
        <w:rPr>
          <w:color w:val="000000" w:themeColor="text1"/>
        </w:rPr>
        <w:t>Fyzická bezpečnosť</w:t>
      </w:r>
    </w:p>
    <w:p w14:paraId="011C55FF" w14:textId="77777777" w:rsidR="0090201F" w:rsidRPr="001E65F0" w:rsidRDefault="0090201F" w:rsidP="0090201F">
      <w:pPr>
        <w:pStyle w:val="ListParagraph"/>
        <w:ind w:left="1080"/>
        <w:rPr>
          <w:color w:val="000000" w:themeColor="text1"/>
        </w:rPr>
      </w:pPr>
    </w:p>
    <w:p w14:paraId="371BB6A8" w14:textId="77777777"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Organizácia informačnej bezpečnosti</w:t>
      </w:r>
    </w:p>
    <w:p w14:paraId="3D3B2C84" w14:textId="77777777" w:rsidR="0090201F" w:rsidRPr="001E65F0" w:rsidRDefault="0090201F" w:rsidP="0090201F">
      <w:pPr>
        <w:ind w:firstLine="360"/>
        <w:rPr>
          <w:color w:val="000000" w:themeColor="text1"/>
        </w:rPr>
      </w:pPr>
      <w:r w:rsidRPr="001E65F0">
        <w:rPr>
          <w:color w:val="000000" w:themeColor="text1"/>
        </w:rPr>
        <w:t>Opatrenia popísané v jednotlivých dokumentoch/výstupoch musia pokrývať:</w:t>
      </w:r>
    </w:p>
    <w:p w14:paraId="22278EF5"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menovanie a určenie zodpovedností a právomocí manažéra informačnej a kybernetickej bezpečnosti,</w:t>
      </w:r>
    </w:p>
    <w:p w14:paraId="62A42006"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aplikovanie princípu najnižších privilégií, podľa ktorej sú každému používateľovi obmedzené privilégiá v maximálnom rozsahu potrebnom na splnenie pridelených úloh,</w:t>
      </w:r>
    </w:p>
    <w:p w14:paraId="4D6D69E9"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oddelenie zodpovedností a právomocí používateľov,</w:t>
      </w:r>
    </w:p>
    <w:p w14:paraId="7984E06A"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aplikovanie zásady nezávislého hodnotenia, merania a preskúmavania efektivity a účinnosti prijatých opatrení na ošetrenie rizík,</w:t>
      </w:r>
    </w:p>
    <w:p w14:paraId="79A23B5D" w14:textId="77777777" w:rsidR="0090201F" w:rsidRDefault="0090201F" w:rsidP="0090201F">
      <w:pPr>
        <w:pStyle w:val="ListParagraph"/>
        <w:numPr>
          <w:ilvl w:val="0"/>
          <w:numId w:val="12"/>
        </w:numPr>
        <w:contextualSpacing/>
        <w:jc w:val="both"/>
        <w:rPr>
          <w:color w:val="000000" w:themeColor="text1"/>
        </w:rPr>
      </w:pPr>
      <w:r w:rsidRPr="001E65F0">
        <w:rPr>
          <w:color w:val="000000" w:themeColor="text1"/>
        </w:rPr>
        <w:t>zásady jasného vymedzenia právomoci, povinnosti a zodpovednosti používateľov.</w:t>
      </w:r>
    </w:p>
    <w:p w14:paraId="5FCC5E89" w14:textId="77777777" w:rsidR="0090201F" w:rsidRPr="001E65F0" w:rsidRDefault="0090201F" w:rsidP="0090201F">
      <w:pPr>
        <w:pStyle w:val="ListParagraph"/>
        <w:rPr>
          <w:color w:val="000000" w:themeColor="text1"/>
        </w:rPr>
      </w:pPr>
    </w:p>
    <w:p w14:paraId="3E53A26F" w14:textId="77777777"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Riadenie aktív, hrozieb a rizík</w:t>
      </w:r>
    </w:p>
    <w:p w14:paraId="298B4F0C" w14:textId="77777777" w:rsidR="0090201F" w:rsidRPr="001E65F0" w:rsidRDefault="0090201F" w:rsidP="0090201F">
      <w:pPr>
        <w:ind w:firstLine="360"/>
        <w:rPr>
          <w:color w:val="000000" w:themeColor="text1"/>
        </w:rPr>
      </w:pPr>
      <w:r w:rsidRPr="001E65F0">
        <w:rPr>
          <w:color w:val="000000" w:themeColor="text1"/>
        </w:rPr>
        <w:t>Opatrenia popísané v jednotlivých dokumentoch/výstupoch musia pokrývať:</w:t>
      </w:r>
    </w:p>
    <w:p w14:paraId="60644737"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 xml:space="preserve">inventarizácia všetkých aktív, od ktorých závisí poskytovanie služieb ÚGKK </w:t>
      </w:r>
      <w:r>
        <w:rPr>
          <w:color w:val="000000" w:themeColor="text1"/>
        </w:rPr>
        <w:t>SR</w:t>
      </w:r>
      <w:r w:rsidRPr="001E65F0">
        <w:rPr>
          <w:color w:val="000000" w:themeColor="text1"/>
        </w:rPr>
        <w:t>,</w:t>
      </w:r>
    </w:p>
    <w:p w14:paraId="020CEA3E"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identifikácia zodpovedných osôb za inventarizáciu aktív,</w:t>
      </w:r>
    </w:p>
    <w:p w14:paraId="4482F728"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identifikácia vlastníkov aktív,</w:t>
      </w:r>
    </w:p>
    <w:p w14:paraId="6F50A0EF"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identifikácia zraniteľností a hrozieb,</w:t>
      </w:r>
    </w:p>
    <w:p w14:paraId="033AD4C8"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analýza rizík s ohľadom na identifikované aktíva,</w:t>
      </w:r>
    </w:p>
    <w:p w14:paraId="0301BC20"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určenie vlastníkov rizík,</w:t>
      </w:r>
    </w:p>
    <w:p w14:paraId="749AC555"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návrh organizačných a technických bezpečnostných opatrení v závislosti od identifikovaných rizík,</w:t>
      </w:r>
    </w:p>
    <w:p w14:paraId="70913712"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identifikácia implementovaných bezpečnostných opatrení,</w:t>
      </w:r>
    </w:p>
    <w:p w14:paraId="0DFAA727"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identifikácia bezpečnostných opatrení, ktoré nebudú implementované spolu s odôvodnením,</w:t>
      </w:r>
    </w:p>
    <w:p w14:paraId="63EB2F26"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analýza funkčného dopadu,</w:t>
      </w:r>
    </w:p>
    <w:p w14:paraId="507CB68C" w14:textId="77777777" w:rsidR="0090201F" w:rsidRDefault="0090201F" w:rsidP="0090201F">
      <w:pPr>
        <w:pStyle w:val="ListParagraph"/>
        <w:numPr>
          <w:ilvl w:val="0"/>
          <w:numId w:val="12"/>
        </w:numPr>
        <w:contextualSpacing/>
        <w:jc w:val="both"/>
        <w:rPr>
          <w:color w:val="000000" w:themeColor="text1"/>
        </w:rPr>
      </w:pPr>
      <w:r w:rsidRPr="001E65F0">
        <w:rPr>
          <w:color w:val="000000" w:themeColor="text1"/>
        </w:rPr>
        <w:t>návrh postupov pre pravidelné preskúmavanie identifikovaných rizík a v závislosti od toho aktualizácie prijatých bezpečnostných opatrení.</w:t>
      </w:r>
    </w:p>
    <w:p w14:paraId="5B73E85B" w14:textId="77777777" w:rsidR="0090201F" w:rsidRPr="001E65F0" w:rsidRDefault="0090201F" w:rsidP="0090201F">
      <w:pPr>
        <w:pStyle w:val="ListParagraph"/>
        <w:rPr>
          <w:color w:val="000000" w:themeColor="text1"/>
        </w:rPr>
      </w:pPr>
    </w:p>
    <w:p w14:paraId="08A5E08D" w14:textId="77777777"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lastRenderedPageBreak/>
        <w:t>Personálna bezpečnosť</w:t>
      </w:r>
    </w:p>
    <w:p w14:paraId="5EA42D81" w14:textId="77777777" w:rsidR="0090201F" w:rsidRPr="001E65F0" w:rsidRDefault="0090201F" w:rsidP="0090201F">
      <w:pPr>
        <w:ind w:firstLine="360"/>
        <w:rPr>
          <w:color w:val="000000" w:themeColor="text1"/>
        </w:rPr>
      </w:pPr>
      <w:r w:rsidRPr="001E65F0">
        <w:rPr>
          <w:color w:val="000000" w:themeColor="text1"/>
        </w:rPr>
        <w:t>Opatrenia popísané v jednotlivých dokumentoch/výstupoch musia pokrývať:</w:t>
      </w:r>
    </w:p>
    <w:p w14:paraId="5B72951D"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postupy pri zaradení alebo presune osoby do niektorej z bezpečnostných rolí,</w:t>
      </w:r>
    </w:p>
    <w:p w14:paraId="55CF5EEA"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postupy pri skončení pracovnoprávneho vzťahu alebo iného obdobného pracovného alebo zmluvného vzťahu,</w:t>
      </w:r>
    </w:p>
    <w:p w14:paraId="0F7907A2"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budovanie bezpečnostného povedomia a plán vzdelávania zamestnancov ÚGKK</w:t>
      </w:r>
      <w:r>
        <w:rPr>
          <w:color w:val="000000" w:themeColor="text1"/>
        </w:rPr>
        <w:t xml:space="preserve"> SR</w:t>
      </w:r>
      <w:r w:rsidRPr="001E65F0">
        <w:rPr>
          <w:color w:val="000000" w:themeColor="text1"/>
        </w:rPr>
        <w:t>,</w:t>
      </w:r>
    </w:p>
    <w:p w14:paraId="3126966A"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hodnotenie účinnosti vzdelávania zamestnancov ÚGKK</w:t>
      </w:r>
      <w:r>
        <w:rPr>
          <w:color w:val="000000" w:themeColor="text1"/>
        </w:rPr>
        <w:t xml:space="preserve"> SR</w:t>
      </w:r>
      <w:r w:rsidRPr="001E65F0">
        <w:rPr>
          <w:color w:val="000000" w:themeColor="text1"/>
        </w:rPr>
        <w:t xml:space="preserve"> a dodávateľov zastávajúcich niektorú z bezpečnostných rolí,</w:t>
      </w:r>
    </w:p>
    <w:p w14:paraId="30651BB4" w14:textId="77777777" w:rsidR="0090201F" w:rsidRDefault="0090201F" w:rsidP="0090201F">
      <w:pPr>
        <w:pStyle w:val="ListParagraph"/>
        <w:numPr>
          <w:ilvl w:val="0"/>
          <w:numId w:val="12"/>
        </w:numPr>
        <w:contextualSpacing/>
        <w:jc w:val="both"/>
        <w:rPr>
          <w:color w:val="000000" w:themeColor="text1"/>
        </w:rPr>
      </w:pPr>
      <w:r w:rsidRPr="001E65F0">
        <w:rPr>
          <w:color w:val="000000" w:themeColor="text1"/>
        </w:rPr>
        <w:t>kontrola dodržiavania a riešenie prípadov porušenia definovaných bezpečnostných politík, vrátane disciplinárneho postupu pri ich porušení.</w:t>
      </w:r>
    </w:p>
    <w:p w14:paraId="31E48EE6" w14:textId="77777777" w:rsidR="0090201F" w:rsidRPr="001E65F0" w:rsidRDefault="0090201F" w:rsidP="0090201F">
      <w:pPr>
        <w:pStyle w:val="ListParagraph"/>
        <w:rPr>
          <w:color w:val="000000" w:themeColor="text1"/>
        </w:rPr>
      </w:pPr>
    </w:p>
    <w:p w14:paraId="284AE479" w14:textId="77777777"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Riadenie dodávateľských služieb, akvizície, vývoja a údržby informačných systémov</w:t>
      </w:r>
    </w:p>
    <w:p w14:paraId="5C2BC468" w14:textId="77777777" w:rsidR="0090201F" w:rsidRPr="001E65F0" w:rsidRDefault="0090201F" w:rsidP="0090201F">
      <w:pPr>
        <w:ind w:firstLine="360"/>
        <w:jc w:val="both"/>
        <w:rPr>
          <w:color w:val="000000" w:themeColor="text1"/>
        </w:rPr>
      </w:pPr>
      <w:r w:rsidRPr="001E65F0">
        <w:rPr>
          <w:color w:val="000000" w:themeColor="text1"/>
        </w:rPr>
        <w:t>Opatrenia popísané v jednotlivých dokumentoch/výstupoch musia pokrývať:</w:t>
      </w:r>
    </w:p>
    <w:p w14:paraId="161AAA71"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popis spôsobu riadenia dodávateľských služieb, akvizície, vývoja a údržby informačných systémov,</w:t>
      </w:r>
    </w:p>
    <w:p w14:paraId="180970AB"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analýzu rizík dodávateľských služieb, akvizície, vývoja a údržby informačných systémov,</w:t>
      </w:r>
    </w:p>
    <w:p w14:paraId="3D340BC4"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návrh kontrolných a auditných postupov pre overenie dodržiavania bezpečnostných požiadaviek dodávateľmi služieb,</w:t>
      </w:r>
    </w:p>
    <w:p w14:paraId="10B42829"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definovanie obsahu zmluvy s treťou stranou, vývoj a akvizícia siete a informačného systému základnej služby s ohľadom na:</w:t>
      </w:r>
    </w:p>
    <w:p w14:paraId="6A756B15" w14:textId="77777777" w:rsidR="0090201F" w:rsidRPr="001E65F0" w:rsidRDefault="0090201F" w:rsidP="0090201F">
      <w:pPr>
        <w:pStyle w:val="ListParagraph"/>
        <w:numPr>
          <w:ilvl w:val="1"/>
          <w:numId w:val="12"/>
        </w:numPr>
        <w:contextualSpacing/>
        <w:jc w:val="both"/>
        <w:rPr>
          <w:color w:val="000000" w:themeColor="text1"/>
        </w:rPr>
      </w:pPr>
      <w:r w:rsidRPr="001E65F0">
        <w:rPr>
          <w:color w:val="000000" w:themeColor="text1"/>
        </w:rPr>
        <w:t>zaistenie kompatibility s existujúcimi sieťami a informačnými systémami a</w:t>
      </w:r>
    </w:p>
    <w:p w14:paraId="3599FBB1" w14:textId="77777777" w:rsidR="0090201F" w:rsidRDefault="0090201F" w:rsidP="0090201F">
      <w:pPr>
        <w:pStyle w:val="ListParagraph"/>
        <w:numPr>
          <w:ilvl w:val="1"/>
          <w:numId w:val="12"/>
        </w:numPr>
        <w:contextualSpacing/>
        <w:jc w:val="both"/>
        <w:rPr>
          <w:color w:val="000000" w:themeColor="text1"/>
        </w:rPr>
      </w:pPr>
      <w:r w:rsidRPr="001E65F0">
        <w:rPr>
          <w:color w:val="000000" w:themeColor="text1"/>
        </w:rPr>
        <w:t>zachovanie úrovne bezpečnosti ustanovenej v bezpečnostnej stratégii.</w:t>
      </w:r>
    </w:p>
    <w:p w14:paraId="6F5980D3" w14:textId="77777777" w:rsidR="0090201F" w:rsidRPr="001E65F0" w:rsidRDefault="0090201F" w:rsidP="0090201F">
      <w:pPr>
        <w:pStyle w:val="ListParagraph"/>
        <w:ind w:left="1440"/>
        <w:rPr>
          <w:color w:val="000000" w:themeColor="text1"/>
        </w:rPr>
      </w:pPr>
    </w:p>
    <w:p w14:paraId="57B02273" w14:textId="77777777"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Riadenie technických zraniteľností systémov a zariadení</w:t>
      </w:r>
    </w:p>
    <w:p w14:paraId="1B26831A" w14:textId="77777777" w:rsidR="0090201F" w:rsidRPr="001E65F0" w:rsidRDefault="0090201F" w:rsidP="0090201F">
      <w:pPr>
        <w:ind w:firstLine="360"/>
        <w:jc w:val="both"/>
        <w:rPr>
          <w:color w:val="000000" w:themeColor="text1"/>
        </w:rPr>
      </w:pPr>
      <w:r w:rsidRPr="001E65F0">
        <w:rPr>
          <w:color w:val="000000" w:themeColor="text1"/>
        </w:rPr>
        <w:t>Opatrenia popísané v jednotlivých dokumentoch/výstupoch musia pokrývať:</w:t>
      </w:r>
    </w:p>
    <w:p w14:paraId="2F803072" w14:textId="77777777" w:rsidR="0090201F" w:rsidRPr="00944D2F" w:rsidRDefault="0090201F" w:rsidP="0090201F">
      <w:pPr>
        <w:pStyle w:val="ListParagraph"/>
        <w:numPr>
          <w:ilvl w:val="0"/>
          <w:numId w:val="12"/>
        </w:numPr>
        <w:contextualSpacing/>
        <w:jc w:val="both"/>
        <w:rPr>
          <w:color w:val="000000" w:themeColor="text1"/>
        </w:rPr>
      </w:pPr>
      <w:r w:rsidRPr="00944D2F">
        <w:rPr>
          <w:color w:val="000000" w:themeColor="text1"/>
        </w:rPr>
        <w:t>metódy a nástroje na identifikáciu a ošetrovanie existujúcich zraniteľností SW a HW a využívanie publikovaných informácií (výrobcovia, bezpečnostné organizácie, ...) – s ohľadom na informácie uvedené v kapitole 6 štúdie.</w:t>
      </w:r>
    </w:p>
    <w:p w14:paraId="63CF6180" w14:textId="77777777" w:rsidR="0090201F" w:rsidRPr="001E65F0" w:rsidRDefault="0090201F" w:rsidP="0090201F">
      <w:pPr>
        <w:pStyle w:val="ListParagraph"/>
        <w:rPr>
          <w:color w:val="000000" w:themeColor="text1"/>
        </w:rPr>
      </w:pPr>
    </w:p>
    <w:p w14:paraId="25DC4E68" w14:textId="77777777"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Riadenie bezpečnosti sietí a informačných systémov</w:t>
      </w:r>
    </w:p>
    <w:p w14:paraId="0FB8BCA2" w14:textId="77777777" w:rsidR="0090201F" w:rsidRPr="001E65F0" w:rsidRDefault="0090201F" w:rsidP="0090201F">
      <w:pPr>
        <w:ind w:firstLine="360"/>
        <w:rPr>
          <w:color w:val="000000" w:themeColor="text1"/>
        </w:rPr>
      </w:pPr>
      <w:r w:rsidRPr="001E65F0">
        <w:rPr>
          <w:color w:val="000000" w:themeColor="text1"/>
        </w:rPr>
        <w:t>Opatrenia popísané v jednotlivých dokumentoch/výstupoch musia pokrývať:</w:t>
      </w:r>
    </w:p>
    <w:p w14:paraId="3D2945F4"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Pravidlá pre segmentáciu sietí a riadenie komunikácie medzi segmentami, blokovanie neautorizovaných portov a návrh segmentácie a komunikačných pravidiel s ohľadom na prevádzkované systémy a technológie v</w:t>
      </w:r>
      <w:r>
        <w:rPr>
          <w:color w:val="000000" w:themeColor="text1"/>
        </w:rPr>
        <w:t> </w:t>
      </w:r>
      <w:r w:rsidRPr="001E65F0">
        <w:rPr>
          <w:color w:val="000000" w:themeColor="text1"/>
        </w:rPr>
        <w:t>ÚGKK</w:t>
      </w:r>
      <w:r>
        <w:rPr>
          <w:color w:val="000000" w:themeColor="text1"/>
        </w:rPr>
        <w:t xml:space="preserve"> SR</w:t>
      </w:r>
      <w:r w:rsidRPr="001E65F0">
        <w:rPr>
          <w:color w:val="000000" w:themeColor="text1"/>
        </w:rPr>
        <w:t>,</w:t>
      </w:r>
    </w:p>
    <w:p w14:paraId="736D76D5"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Podmienky pre umiestnenie špecifikovaných služieb do vyhradených segmentov siete,</w:t>
      </w:r>
    </w:p>
    <w:p w14:paraId="4974B760"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Postupy pre bezpečnostnú konfiguráciu serverov,</w:t>
      </w:r>
    </w:p>
    <w:p w14:paraId="1DABAA3B"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ochranu prepojenia medzi internými a externými sieťami, vytváranie black-listov,</w:t>
      </w:r>
    </w:p>
    <w:p w14:paraId="5DAE506E"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zaistenie bezpečného mobilného a vzdialeného prístupu do interných sietí,</w:t>
      </w:r>
    </w:p>
    <w:p w14:paraId="0350723E"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evidenciu a monitorovanie bezpečnosti všetkých vstupno-výstupných bodov na hranici siete, ochranu pred prienikom a únikom dát,</w:t>
      </w:r>
    </w:p>
    <w:p w14:paraId="403B65AD"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ochranu pred škodlivým kódom na zariadeniach, ktoré sa pripájajú do internej siete z externého prostredia,</w:t>
      </w:r>
    </w:p>
    <w:p w14:paraId="41B87DAF" w14:textId="77777777" w:rsidR="0090201F" w:rsidRDefault="0090201F" w:rsidP="0090201F">
      <w:pPr>
        <w:pStyle w:val="ListParagraph"/>
        <w:numPr>
          <w:ilvl w:val="0"/>
          <w:numId w:val="12"/>
        </w:numPr>
        <w:contextualSpacing/>
        <w:jc w:val="both"/>
        <w:rPr>
          <w:color w:val="000000" w:themeColor="text1"/>
        </w:rPr>
      </w:pPr>
      <w:r w:rsidRPr="001E65F0">
        <w:rPr>
          <w:color w:val="000000" w:themeColor="text1"/>
        </w:rPr>
        <w:t>zmluvné zaručenie bezpečnosti pripojenia dodávateľov vrátane preukázania plnenia.</w:t>
      </w:r>
    </w:p>
    <w:p w14:paraId="5DBA7944" w14:textId="77777777" w:rsidR="0090201F" w:rsidRPr="001E65F0" w:rsidRDefault="0090201F" w:rsidP="0090201F">
      <w:pPr>
        <w:pStyle w:val="ListParagraph"/>
        <w:rPr>
          <w:color w:val="000000" w:themeColor="text1"/>
        </w:rPr>
      </w:pPr>
    </w:p>
    <w:p w14:paraId="55CB059C" w14:textId="77777777"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Riadenie bezpečnosti prevádzky siete a informačného systému</w:t>
      </w:r>
    </w:p>
    <w:p w14:paraId="68A31EB1" w14:textId="77777777" w:rsidR="0090201F" w:rsidRPr="001E65F0" w:rsidRDefault="0090201F" w:rsidP="0090201F">
      <w:pPr>
        <w:ind w:firstLine="360"/>
        <w:rPr>
          <w:color w:val="000000" w:themeColor="text1"/>
        </w:rPr>
      </w:pPr>
      <w:r w:rsidRPr="001E65F0">
        <w:rPr>
          <w:color w:val="000000" w:themeColor="text1"/>
        </w:rPr>
        <w:t>Opatrenia popísané v jednotlivých dokumentoch/výstupoch musia pokrývať:</w:t>
      </w:r>
    </w:p>
    <w:p w14:paraId="54DD5127"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riadenie zmien,</w:t>
      </w:r>
    </w:p>
    <w:p w14:paraId="497F31BD"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lastRenderedPageBreak/>
        <w:t>riadenie záplat a aktualizácií,</w:t>
      </w:r>
    </w:p>
    <w:p w14:paraId="2FA40111"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riadenie kapacít,</w:t>
      </w:r>
    </w:p>
    <w:p w14:paraId="41C9C81C"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pravidelné zálohovanie a testovanie obnovy informácií zo záloh,</w:t>
      </w:r>
    </w:p>
    <w:p w14:paraId="750EB954"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ochranu pred škodlivým kódom,</w:t>
      </w:r>
    </w:p>
    <w:p w14:paraId="50E8BF94"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inštaláciu softvéru a zariadení v sieťach a informačných systémoch,</w:t>
      </w:r>
    </w:p>
    <w:p w14:paraId="0C0A788B" w14:textId="77777777" w:rsidR="0090201F" w:rsidRDefault="0090201F" w:rsidP="0090201F">
      <w:pPr>
        <w:pStyle w:val="ListParagraph"/>
        <w:numPr>
          <w:ilvl w:val="0"/>
          <w:numId w:val="12"/>
        </w:numPr>
        <w:contextualSpacing/>
        <w:jc w:val="both"/>
        <w:rPr>
          <w:color w:val="000000" w:themeColor="text1"/>
        </w:rPr>
      </w:pPr>
      <w:r w:rsidRPr="001E65F0">
        <w:rPr>
          <w:color w:val="000000" w:themeColor="text1"/>
        </w:rPr>
        <w:t>zaznamenávanie a vyhodnocovanie prevádzkových a bezpečnostných záznamov.</w:t>
      </w:r>
    </w:p>
    <w:p w14:paraId="08BF35EE" w14:textId="77777777" w:rsidR="0090201F" w:rsidRPr="001E65F0" w:rsidRDefault="0090201F" w:rsidP="0090201F">
      <w:pPr>
        <w:pStyle w:val="ListParagraph"/>
        <w:rPr>
          <w:color w:val="000000" w:themeColor="text1"/>
        </w:rPr>
      </w:pPr>
    </w:p>
    <w:p w14:paraId="2A849F3D" w14:textId="77777777"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Riadenie prístupov</w:t>
      </w:r>
    </w:p>
    <w:p w14:paraId="3CDDAE58" w14:textId="77777777" w:rsidR="0090201F" w:rsidRPr="001E65F0" w:rsidRDefault="0090201F" w:rsidP="0090201F">
      <w:pPr>
        <w:ind w:firstLine="360"/>
        <w:rPr>
          <w:color w:val="000000" w:themeColor="text1"/>
        </w:rPr>
      </w:pPr>
      <w:r w:rsidRPr="001E65F0">
        <w:rPr>
          <w:color w:val="000000" w:themeColor="text1"/>
        </w:rPr>
        <w:t>Opatrenia popísané v jednotlivých dokumentoch/výstupoch musia pokrývať:</w:t>
      </w:r>
    </w:p>
    <w:p w14:paraId="1F762EE0"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zásady riadenia prístupu k informáciám,</w:t>
      </w:r>
    </w:p>
    <w:p w14:paraId="13F1171A"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identifikáciu a autentizáciu používateľov,</w:t>
      </w:r>
    </w:p>
    <w:p w14:paraId="230FFE1D"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práva a povinnosti používateľov a rolí zodpovedných za riadenie prístupu používateľov,</w:t>
      </w:r>
    </w:p>
    <w:p w14:paraId="379464D2"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riadenie prístupu k sieťam, operačnému systému a jeho službám, prístup k aplikáciám,</w:t>
      </w:r>
    </w:p>
    <w:p w14:paraId="52EC8E4D"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riadenie vzdialeného prístupu,</w:t>
      </w:r>
    </w:p>
    <w:p w14:paraId="581BFAC9"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monitorovanie prístupov, vedenie prevádzkových záznamov o prístupe do siete a informačného systému,</w:t>
      </w:r>
    </w:p>
    <w:p w14:paraId="4470D08E" w14:textId="77777777" w:rsidR="0090201F" w:rsidRDefault="0090201F" w:rsidP="0090201F">
      <w:pPr>
        <w:pStyle w:val="ListParagraph"/>
        <w:numPr>
          <w:ilvl w:val="0"/>
          <w:numId w:val="12"/>
        </w:numPr>
        <w:contextualSpacing/>
        <w:jc w:val="both"/>
        <w:rPr>
          <w:color w:val="000000" w:themeColor="text1"/>
        </w:rPr>
      </w:pPr>
      <w:r w:rsidRPr="001E65F0">
        <w:rPr>
          <w:color w:val="000000" w:themeColor="text1"/>
        </w:rPr>
        <w:t>vykonávanie pravidelných kontrol prístupových účtov a prístupových oprávnení.</w:t>
      </w:r>
    </w:p>
    <w:p w14:paraId="36FDA1C4" w14:textId="77777777" w:rsidR="0090201F" w:rsidRPr="001E65F0" w:rsidRDefault="0090201F" w:rsidP="0090201F">
      <w:pPr>
        <w:pStyle w:val="ListParagraph"/>
        <w:rPr>
          <w:color w:val="000000" w:themeColor="text1"/>
        </w:rPr>
      </w:pPr>
    </w:p>
    <w:p w14:paraId="3B33AF4D" w14:textId="77777777"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Používanie kryptografických opatrení</w:t>
      </w:r>
    </w:p>
    <w:p w14:paraId="48D8E14F" w14:textId="77777777" w:rsidR="0090201F" w:rsidRPr="001E65F0" w:rsidRDefault="0090201F" w:rsidP="0090201F">
      <w:pPr>
        <w:ind w:firstLine="360"/>
        <w:rPr>
          <w:color w:val="000000" w:themeColor="text1"/>
        </w:rPr>
      </w:pPr>
      <w:r w:rsidRPr="001E65F0">
        <w:rPr>
          <w:color w:val="000000" w:themeColor="text1"/>
        </w:rPr>
        <w:t>Opatrenia popísané v jednotlivých dokumentoch/výstupoch musia pokrývať:</w:t>
      </w:r>
    </w:p>
    <w:p w14:paraId="4348605A"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používanie dostatočne odolných kryptografických prostriedkov na zaistenie dôvernosti, integrity, dostupnosti a hodnovernosti údajov v rámci sietí a informačných systémov,</w:t>
      </w:r>
    </w:p>
    <w:p w14:paraId="4AA52F91"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pravidlá kryptografickej ochrany údajov pri ich prenose alebo uložení v rámci sietí a informačných systémov,</w:t>
      </w:r>
    </w:p>
    <w:p w14:paraId="3E1EA378"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riadenie a ochranu kryptografických kľúčov a certifikátov počas ich celého životného cyklu,</w:t>
      </w:r>
    </w:p>
    <w:p w14:paraId="38720B9C"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využívanie kryptografie pri dvojfaktorovej autentifikácii používateľov,</w:t>
      </w:r>
    </w:p>
    <w:p w14:paraId="0A34316C" w14:textId="77777777" w:rsidR="0090201F" w:rsidRDefault="0090201F" w:rsidP="0090201F">
      <w:pPr>
        <w:pStyle w:val="ListParagraph"/>
        <w:numPr>
          <w:ilvl w:val="0"/>
          <w:numId w:val="12"/>
        </w:numPr>
        <w:contextualSpacing/>
        <w:jc w:val="both"/>
        <w:rPr>
          <w:color w:val="000000" w:themeColor="text1"/>
        </w:rPr>
      </w:pPr>
      <w:r w:rsidRPr="001E65F0">
        <w:rPr>
          <w:color w:val="000000" w:themeColor="text1"/>
        </w:rPr>
        <w:t>vykonávanie kontroly a auditu v tejto oblasti.</w:t>
      </w:r>
    </w:p>
    <w:p w14:paraId="0F58B63B" w14:textId="77777777" w:rsidR="0090201F" w:rsidRPr="001E65F0" w:rsidRDefault="0090201F" w:rsidP="0090201F">
      <w:pPr>
        <w:pStyle w:val="ListParagraph"/>
        <w:rPr>
          <w:color w:val="000000" w:themeColor="text1"/>
        </w:rPr>
      </w:pPr>
    </w:p>
    <w:p w14:paraId="5953BF89" w14:textId="77777777"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Riešenie bezpečnostných incidentov</w:t>
      </w:r>
    </w:p>
    <w:p w14:paraId="7CE7DD42" w14:textId="77777777" w:rsidR="0090201F" w:rsidRPr="001E65F0" w:rsidRDefault="0090201F" w:rsidP="0090201F">
      <w:pPr>
        <w:ind w:firstLine="360"/>
        <w:rPr>
          <w:color w:val="000000" w:themeColor="text1"/>
        </w:rPr>
      </w:pPr>
      <w:r w:rsidRPr="001E65F0">
        <w:rPr>
          <w:color w:val="000000" w:themeColor="text1"/>
        </w:rPr>
        <w:t>Opatrenia popísané v jednotlivých dokumentoch/výstupoch musia pokrývať:</w:t>
      </w:r>
    </w:p>
    <w:p w14:paraId="66201BCB"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detekciu, evidenciu a riešenie bezpečnostných incidentov,</w:t>
      </w:r>
    </w:p>
    <w:p w14:paraId="78D72D75"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určenie právomocí a zodpovedností používateľov a zodpovedných rolí,</w:t>
      </w:r>
    </w:p>
    <w:p w14:paraId="71F7E53A"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postupy hlásenia bezpečnostných incidentov s dosahom na spracúvanie osobných údajov voči orgánu dohľadu a voči dotknutým osobám,</w:t>
      </w:r>
    </w:p>
    <w:p w14:paraId="4E21C87F" w14:textId="77777777" w:rsidR="0090201F" w:rsidRDefault="0090201F" w:rsidP="0090201F">
      <w:pPr>
        <w:pStyle w:val="ListParagraph"/>
        <w:numPr>
          <w:ilvl w:val="0"/>
          <w:numId w:val="12"/>
        </w:numPr>
        <w:contextualSpacing/>
        <w:jc w:val="both"/>
        <w:rPr>
          <w:color w:val="000000" w:themeColor="text1"/>
        </w:rPr>
      </w:pPr>
      <w:r w:rsidRPr="001E65F0">
        <w:rPr>
          <w:color w:val="000000" w:themeColor="text1"/>
        </w:rPr>
        <w:t>pripojenie do komunikačného systému pre hlásenie a riešenie kybernetických bezpečnostných incidentov a centrálneho systému včasného varovania.</w:t>
      </w:r>
    </w:p>
    <w:p w14:paraId="011595AB" w14:textId="77777777" w:rsidR="0090201F" w:rsidRPr="001E65F0" w:rsidRDefault="0090201F" w:rsidP="0090201F">
      <w:pPr>
        <w:pStyle w:val="ListParagraph"/>
        <w:rPr>
          <w:color w:val="000000" w:themeColor="text1"/>
        </w:rPr>
      </w:pPr>
    </w:p>
    <w:p w14:paraId="341B7952" w14:textId="77777777"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Monitorovanie, testovanie bezpečnosti a bezpečnostné audity</w:t>
      </w:r>
    </w:p>
    <w:p w14:paraId="1D09FB1C" w14:textId="77777777" w:rsidR="0090201F" w:rsidRPr="001E65F0" w:rsidRDefault="0090201F" w:rsidP="0090201F">
      <w:pPr>
        <w:ind w:firstLine="360"/>
        <w:rPr>
          <w:color w:val="000000" w:themeColor="text1"/>
        </w:rPr>
      </w:pPr>
      <w:r w:rsidRPr="001E65F0">
        <w:rPr>
          <w:color w:val="000000" w:themeColor="text1"/>
        </w:rPr>
        <w:t>Opatrenia popísané v jednotlivých dokumentoch/výstupoch musia pokrývať:</w:t>
      </w:r>
    </w:p>
    <w:p w14:paraId="22F3289E"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bezpečnostný dohľad nad činnosťou sietí, informačných systémov a ich používateľov,</w:t>
      </w:r>
    </w:p>
    <w:p w14:paraId="656A0382"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vytváranie a zaznamenávanie prevádzkových záznamov o</w:t>
      </w:r>
    </w:p>
    <w:p w14:paraId="2F158D13" w14:textId="77777777" w:rsidR="0090201F" w:rsidRPr="001E65F0" w:rsidRDefault="0090201F" w:rsidP="0090201F">
      <w:pPr>
        <w:pStyle w:val="ListParagraph"/>
        <w:numPr>
          <w:ilvl w:val="1"/>
          <w:numId w:val="12"/>
        </w:numPr>
        <w:contextualSpacing/>
        <w:jc w:val="both"/>
        <w:rPr>
          <w:color w:val="000000" w:themeColor="text1"/>
        </w:rPr>
      </w:pPr>
      <w:r w:rsidRPr="001E65F0">
        <w:rPr>
          <w:color w:val="000000" w:themeColor="text1"/>
        </w:rPr>
        <w:t>manipulácii s osobnými, chránenými a prísne chránenými informáciami a údajmi alebo s nimi spojenými informačnými aktívami,</w:t>
      </w:r>
    </w:p>
    <w:p w14:paraId="68D1D0D7" w14:textId="77777777" w:rsidR="0090201F" w:rsidRPr="001E65F0" w:rsidRDefault="0090201F" w:rsidP="0090201F">
      <w:pPr>
        <w:pStyle w:val="ListParagraph"/>
        <w:numPr>
          <w:ilvl w:val="1"/>
          <w:numId w:val="12"/>
        </w:numPr>
        <w:contextualSpacing/>
        <w:jc w:val="both"/>
        <w:rPr>
          <w:color w:val="000000" w:themeColor="text1"/>
        </w:rPr>
      </w:pPr>
      <w:r w:rsidRPr="001E65F0">
        <w:rPr>
          <w:color w:val="000000" w:themeColor="text1"/>
        </w:rPr>
        <w:t>iniciácii, akceptácii alebo odmietnutí pripojenia do siete alebo informačného systému,</w:t>
      </w:r>
    </w:p>
    <w:p w14:paraId="5445B81F" w14:textId="77777777" w:rsidR="0090201F" w:rsidRPr="001E65F0" w:rsidRDefault="0090201F" w:rsidP="0090201F">
      <w:pPr>
        <w:pStyle w:val="ListParagraph"/>
        <w:numPr>
          <w:ilvl w:val="1"/>
          <w:numId w:val="12"/>
        </w:numPr>
        <w:contextualSpacing/>
        <w:jc w:val="both"/>
        <w:rPr>
          <w:color w:val="000000" w:themeColor="text1"/>
        </w:rPr>
      </w:pPr>
      <w:r w:rsidRPr="001E65F0">
        <w:rPr>
          <w:color w:val="000000" w:themeColor="text1"/>
        </w:rPr>
        <w:t>zmene prístupových práv používateľov,</w:t>
      </w:r>
    </w:p>
    <w:p w14:paraId="11B56C4F" w14:textId="77777777" w:rsidR="0090201F" w:rsidRPr="001E65F0" w:rsidRDefault="0090201F" w:rsidP="0090201F">
      <w:pPr>
        <w:pStyle w:val="ListParagraph"/>
        <w:numPr>
          <w:ilvl w:val="1"/>
          <w:numId w:val="12"/>
        </w:numPr>
        <w:contextualSpacing/>
        <w:jc w:val="both"/>
        <w:rPr>
          <w:color w:val="000000" w:themeColor="text1"/>
        </w:rPr>
      </w:pPr>
      <w:r w:rsidRPr="001E65F0">
        <w:rPr>
          <w:color w:val="000000" w:themeColor="text1"/>
        </w:rPr>
        <w:t>zmene pravidiel bezpečnostných prvkov,</w:t>
      </w:r>
    </w:p>
    <w:p w14:paraId="7808CD84" w14:textId="77777777" w:rsidR="0090201F" w:rsidRPr="001E65F0" w:rsidRDefault="0090201F" w:rsidP="0090201F">
      <w:pPr>
        <w:pStyle w:val="ListParagraph"/>
        <w:numPr>
          <w:ilvl w:val="1"/>
          <w:numId w:val="12"/>
        </w:numPr>
        <w:contextualSpacing/>
        <w:jc w:val="both"/>
        <w:rPr>
          <w:color w:val="000000" w:themeColor="text1"/>
        </w:rPr>
      </w:pPr>
      <w:r w:rsidRPr="001E65F0">
        <w:rPr>
          <w:color w:val="000000" w:themeColor="text1"/>
        </w:rPr>
        <w:t>varovných alebo chybových hláseniach systémov,</w:t>
      </w:r>
    </w:p>
    <w:p w14:paraId="04C13159" w14:textId="77777777" w:rsidR="0090201F" w:rsidRPr="001E65F0" w:rsidRDefault="0090201F" w:rsidP="0090201F">
      <w:pPr>
        <w:pStyle w:val="ListParagraph"/>
        <w:numPr>
          <w:ilvl w:val="1"/>
          <w:numId w:val="12"/>
        </w:numPr>
        <w:contextualSpacing/>
        <w:jc w:val="both"/>
        <w:rPr>
          <w:color w:val="000000" w:themeColor="text1"/>
        </w:rPr>
      </w:pPr>
      <w:r w:rsidRPr="001E65F0">
        <w:rPr>
          <w:color w:val="000000" w:themeColor="text1"/>
        </w:rPr>
        <w:lastRenderedPageBreak/>
        <w:t>podozrivých alebo škodlivých aktivitách a ďalších informáciách nevyhnutných na posúdenie závažnosti kybernetického bezpečnostného incidentu v spojení s kritickosťou danej služby alebo zariadenia,</w:t>
      </w:r>
    </w:p>
    <w:p w14:paraId="028EE87F"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ochranu a uchovávanie prevádzkových záznamov,</w:t>
      </w:r>
    </w:p>
    <w:p w14:paraId="3F79F65A"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určenie zodpovedných rolí za monitorovanie a vyhodnocovanie prevádzkových záznamov, nahlásenie podozrivej aktivity,</w:t>
      </w:r>
    </w:p>
    <w:p w14:paraId="44ECA69A" w14:textId="77777777" w:rsidR="0090201F" w:rsidRDefault="0090201F" w:rsidP="0090201F">
      <w:pPr>
        <w:pStyle w:val="ListParagraph"/>
        <w:numPr>
          <w:ilvl w:val="0"/>
          <w:numId w:val="12"/>
        </w:numPr>
        <w:contextualSpacing/>
        <w:jc w:val="both"/>
        <w:rPr>
          <w:color w:val="000000" w:themeColor="text1"/>
        </w:rPr>
      </w:pPr>
      <w:r w:rsidRPr="001E65F0">
        <w:rPr>
          <w:color w:val="000000" w:themeColor="text1"/>
        </w:rPr>
        <w:t>vykonávanie auditu kybernetickej bezpečnosti.</w:t>
      </w:r>
    </w:p>
    <w:p w14:paraId="45C02C80" w14:textId="77777777" w:rsidR="0090201F" w:rsidRPr="001E65F0" w:rsidRDefault="0090201F" w:rsidP="0090201F">
      <w:pPr>
        <w:pStyle w:val="ListParagraph"/>
        <w:rPr>
          <w:color w:val="000000" w:themeColor="text1"/>
        </w:rPr>
      </w:pPr>
    </w:p>
    <w:p w14:paraId="7877FA12" w14:textId="77777777"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Riadenie kontinuity procesov</w:t>
      </w:r>
    </w:p>
    <w:p w14:paraId="2DC180FF" w14:textId="77777777" w:rsidR="0090201F" w:rsidRPr="001E65F0" w:rsidRDefault="0090201F" w:rsidP="0090201F">
      <w:pPr>
        <w:ind w:firstLine="360"/>
        <w:jc w:val="both"/>
        <w:rPr>
          <w:color w:val="000000" w:themeColor="text1"/>
        </w:rPr>
      </w:pPr>
      <w:r w:rsidRPr="001E65F0">
        <w:rPr>
          <w:color w:val="000000" w:themeColor="text1"/>
        </w:rPr>
        <w:t>Opatrenia popísané v jednotlivých dokumentoch/výstupoch musia pokrývať:</w:t>
      </w:r>
    </w:p>
    <w:p w14:paraId="737E853C" w14:textId="77777777"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požiadavky na zabezpečenie kontinuity riadenia informačnej a kybernetickej bezpečnosti pri vzniku bezpečnostného incidentu,</w:t>
      </w:r>
    </w:p>
    <w:p w14:paraId="57CA3D64" w14:textId="77777777"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vypracovanie stratégie a krízových plánov na zabezpečenie dostupnosti siete a informačného systému,</w:t>
      </w:r>
    </w:p>
    <w:p w14:paraId="04A20311" w14:textId="77777777"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vykonanie analýzy dopadov bezpečnostného incidentu na prevádzkované služby,</w:t>
      </w:r>
    </w:p>
    <w:p w14:paraId="565C5F91" w14:textId="77777777"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určenie adekvátnych zdrojov na zabezpečenie riadenia kontinuity činností,</w:t>
      </w:r>
    </w:p>
    <w:p w14:paraId="30CB26F4" w14:textId="77777777"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určenie komunikačného plánu spolu s kontaktnými údajmi, určeniami rolí a zodpovednosti,</w:t>
      </w:r>
    </w:p>
    <w:p w14:paraId="7CA219FB" w14:textId="77777777"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určenie cieľovej doby a cieľového bodu obnovy,</w:t>
      </w:r>
    </w:p>
    <w:p w14:paraId="71CBACFD" w14:textId="77777777"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testovanie a vyhodnocovanie procesu riadenia kontinuity činností a realizácie opatrení na zvýšenie odolnosti sietí a informačných systémov základnej služby,</w:t>
      </w:r>
    </w:p>
    <w:p w14:paraId="2DB85B06" w14:textId="77777777"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určenie plánov havarijnej obnovy a postupov zálohovania na obnovu siete a informačného systému,</w:t>
      </w:r>
    </w:p>
    <w:p w14:paraId="1488CB6D" w14:textId="77777777"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pravidelné preverenie záloh, testovanie obnovy záloh a precvičovanie zavedených krízových plánov.</w:t>
      </w:r>
    </w:p>
    <w:p w14:paraId="5EF0CAB2" w14:textId="77777777" w:rsidR="0090201F" w:rsidRPr="001E65F0" w:rsidRDefault="0090201F" w:rsidP="0090201F">
      <w:pPr>
        <w:ind w:left="360"/>
        <w:rPr>
          <w:color w:val="000000" w:themeColor="text1"/>
        </w:rPr>
      </w:pPr>
    </w:p>
    <w:p w14:paraId="569CEE0C" w14:textId="77777777" w:rsidR="0090201F" w:rsidRPr="001B1C56" w:rsidRDefault="0090201F" w:rsidP="0090201F">
      <w:pPr>
        <w:pStyle w:val="Heading3"/>
        <w:numPr>
          <w:ilvl w:val="2"/>
          <w:numId w:val="46"/>
        </w:numPr>
        <w:rPr>
          <w:rFonts w:ascii="Times New Roman" w:hAnsi="Times New Roman" w:cs="Times New Roman"/>
          <w:b/>
          <w:color w:val="000000" w:themeColor="text1"/>
        </w:rPr>
      </w:pPr>
      <w:r w:rsidRPr="001B1C56">
        <w:rPr>
          <w:rFonts w:ascii="Times New Roman" w:hAnsi="Times New Roman" w:cs="Times New Roman"/>
          <w:b/>
          <w:color w:val="000000" w:themeColor="text1"/>
        </w:rPr>
        <w:t>Fyzická bezpečnosť a bezpečnosť prostredia</w:t>
      </w:r>
    </w:p>
    <w:p w14:paraId="5D6524F7" w14:textId="77777777" w:rsidR="0090201F" w:rsidRPr="001E65F0" w:rsidRDefault="0090201F" w:rsidP="0090201F">
      <w:pPr>
        <w:ind w:firstLine="360"/>
        <w:rPr>
          <w:color w:val="000000" w:themeColor="text1"/>
        </w:rPr>
      </w:pPr>
      <w:r w:rsidRPr="001E65F0">
        <w:rPr>
          <w:color w:val="000000" w:themeColor="text1"/>
        </w:rPr>
        <w:t>Opatrenia popísané v jednotlivých dokumentoch/výstupoch musia pokrývať:</w:t>
      </w:r>
    </w:p>
    <w:p w14:paraId="0C47F312" w14:textId="77777777" w:rsidR="0090201F" w:rsidRPr="001E65F0" w:rsidRDefault="0090201F" w:rsidP="0090201F">
      <w:pPr>
        <w:pStyle w:val="ListParagraph"/>
        <w:numPr>
          <w:ilvl w:val="0"/>
          <w:numId w:val="12"/>
        </w:numPr>
        <w:contextualSpacing/>
        <w:jc w:val="both"/>
        <w:rPr>
          <w:color w:val="000000" w:themeColor="text1"/>
        </w:rPr>
      </w:pPr>
      <w:r w:rsidRPr="001E65F0">
        <w:rPr>
          <w:color w:val="000000" w:themeColor="text1"/>
        </w:rPr>
        <w:t>technické a organizačné opatrenia na zaistenie fyzickej ochrany siete a informačného systému alebo aspoň ich najdôležitejších komponentov pred nepriaznivými prírodnými</w:t>
      </w:r>
    </w:p>
    <w:p w14:paraId="3F44BD20" w14:textId="77777777"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vplyvmi a vplyvmi prostredia, možnými dôsledkami havárií a fyzickým prístupom nepovolaných osôb,</w:t>
      </w:r>
    </w:p>
    <w:p w14:paraId="4B184852" w14:textId="77777777"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požiadavky na bezpečné uloženie fyzických záznamov obsahujúcich citlivé a osobné údaje a podmienky ich archivácie,</w:t>
      </w:r>
    </w:p>
    <w:p w14:paraId="7D9B4781" w14:textId="77777777"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ochranu prevádzkového priestoru v závislosti na kritickosti komponentov,</w:t>
      </w:r>
    </w:p>
    <w:p w14:paraId="49131846" w14:textId="77777777"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kontrolu dodržiavania pravidiel na prácu v zabezpečenom priestore,</w:t>
      </w:r>
    </w:p>
    <w:p w14:paraId="7C970B5E" w14:textId="77777777"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zabezpečenie vhodného prevádzkového prostredia a dodávky podporných služieb,</w:t>
      </w:r>
    </w:p>
    <w:p w14:paraId="499C2277" w14:textId="77777777"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požiadavky na kapacity v bezpečne vzdialenom záložnom zabezpečenom priestore,</w:t>
      </w:r>
    </w:p>
    <w:p w14:paraId="05E2F8E4" w14:textId="77777777"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zaistenie súladu prevádzky s vnútornými predpismi a zmluvnými záväzkami, zásadu „čistého stola“ a „čistej obrazovky“,</w:t>
      </w:r>
    </w:p>
    <w:p w14:paraId="6F72E525" w14:textId="77777777" w:rsidR="0090201F" w:rsidRPr="001E65F0" w:rsidRDefault="0090201F" w:rsidP="0090201F">
      <w:pPr>
        <w:pStyle w:val="ListParagraph"/>
        <w:numPr>
          <w:ilvl w:val="0"/>
          <w:numId w:val="13"/>
        </w:numPr>
        <w:contextualSpacing/>
        <w:jc w:val="both"/>
        <w:rPr>
          <w:color w:val="000000" w:themeColor="text1"/>
        </w:rPr>
      </w:pPr>
      <w:r w:rsidRPr="001E65F0">
        <w:rPr>
          <w:color w:val="000000" w:themeColor="text1"/>
        </w:rPr>
        <w:t>kontrolu dodržiavania pravidiel,</w:t>
      </w:r>
    </w:p>
    <w:p w14:paraId="25CD9DA0" w14:textId="77777777" w:rsidR="0090201F" w:rsidRDefault="0090201F" w:rsidP="0090201F">
      <w:pPr>
        <w:pStyle w:val="ListParagraph"/>
        <w:numPr>
          <w:ilvl w:val="0"/>
          <w:numId w:val="13"/>
        </w:numPr>
        <w:contextualSpacing/>
        <w:jc w:val="both"/>
        <w:rPr>
          <w:color w:val="000000" w:themeColor="text1"/>
        </w:rPr>
      </w:pPr>
      <w:r w:rsidRPr="001E65F0">
        <w:rPr>
          <w:color w:val="000000" w:themeColor="text1"/>
        </w:rPr>
        <w:t>životný cyklus a ochranu technických komponentov sietí a informačných systémov a všetkých typov relevantných záloh.</w:t>
      </w:r>
    </w:p>
    <w:p w14:paraId="5C24CD3A" w14:textId="77777777" w:rsidR="0090201F" w:rsidRPr="001E65F0" w:rsidRDefault="0090201F" w:rsidP="0090201F">
      <w:pPr>
        <w:pStyle w:val="ListParagraph"/>
        <w:rPr>
          <w:color w:val="000000" w:themeColor="text1"/>
        </w:rPr>
      </w:pPr>
    </w:p>
    <w:p w14:paraId="0AE21C90" w14:textId="77777777" w:rsidR="0090201F" w:rsidRPr="001B1C56" w:rsidRDefault="0090201F" w:rsidP="0090201F">
      <w:pPr>
        <w:pStyle w:val="Heading2"/>
        <w:numPr>
          <w:ilvl w:val="1"/>
          <w:numId w:val="46"/>
        </w:numPr>
        <w:spacing w:before="40"/>
        <w:rPr>
          <w:rFonts w:ascii="Times New Roman" w:hAnsi="Times New Roman" w:cs="Times New Roman"/>
          <w:b w:val="0"/>
          <w:color w:val="000000" w:themeColor="text1"/>
          <w:sz w:val="24"/>
          <w:szCs w:val="24"/>
        </w:rPr>
      </w:pPr>
      <w:r w:rsidRPr="001B1C56">
        <w:rPr>
          <w:rFonts w:ascii="Times New Roman" w:hAnsi="Times New Roman" w:cs="Times New Roman"/>
          <w:color w:val="000000" w:themeColor="text1"/>
          <w:sz w:val="24"/>
          <w:szCs w:val="24"/>
        </w:rPr>
        <w:t>Analýza rizík</w:t>
      </w:r>
    </w:p>
    <w:p w14:paraId="1F6E88C5" w14:textId="77777777" w:rsidR="0090201F" w:rsidRPr="001E65F0" w:rsidRDefault="0090201F" w:rsidP="0090201F">
      <w:pPr>
        <w:ind w:left="360"/>
        <w:jc w:val="both"/>
        <w:rPr>
          <w:color w:val="000000" w:themeColor="text1"/>
        </w:rPr>
      </w:pPr>
      <w:r w:rsidRPr="001E65F0">
        <w:rPr>
          <w:color w:val="000000" w:themeColor="text1"/>
        </w:rPr>
        <w:t>Očakávaným výstupom je dokument, ktorý musí obsahovať posúdenie bezpečnostných rizík vyplývajúcich z hrozieb pôsobiacich na aktíva v správe ÚGKK</w:t>
      </w:r>
      <w:r>
        <w:rPr>
          <w:color w:val="000000" w:themeColor="text1"/>
        </w:rPr>
        <w:t xml:space="preserve"> SR</w:t>
      </w:r>
      <w:r w:rsidRPr="001E65F0">
        <w:rPr>
          <w:color w:val="000000" w:themeColor="text1"/>
        </w:rPr>
        <w:t>.</w:t>
      </w:r>
    </w:p>
    <w:p w14:paraId="6E81B9D7" w14:textId="77777777" w:rsidR="0090201F" w:rsidRDefault="0090201F" w:rsidP="0090201F">
      <w:pPr>
        <w:pStyle w:val="Heading1"/>
        <w:numPr>
          <w:ilvl w:val="0"/>
          <w:numId w:val="46"/>
        </w:numPr>
        <w:spacing w:before="240"/>
        <w:rPr>
          <w:rFonts w:ascii="Times New Roman" w:hAnsi="Times New Roman"/>
          <w:color w:val="000000" w:themeColor="text1"/>
          <w:sz w:val="24"/>
          <w:szCs w:val="24"/>
        </w:rPr>
      </w:pPr>
      <w:r w:rsidRPr="001B1C56">
        <w:rPr>
          <w:rFonts w:ascii="Times New Roman" w:hAnsi="Times New Roman"/>
          <w:color w:val="000000" w:themeColor="text1"/>
          <w:sz w:val="24"/>
          <w:szCs w:val="24"/>
        </w:rPr>
        <w:t>Osobitné požiadavky</w:t>
      </w:r>
    </w:p>
    <w:p w14:paraId="01C369DD" w14:textId="77777777" w:rsidR="0090201F" w:rsidRPr="005D5F29" w:rsidRDefault="0090201F" w:rsidP="0090201F">
      <w:pPr>
        <w:rPr>
          <w:lang w:eastAsia="cs-CZ"/>
        </w:rPr>
      </w:pPr>
    </w:p>
    <w:p w14:paraId="40C10765" w14:textId="77777777" w:rsidR="0090201F" w:rsidRPr="001B1C56" w:rsidRDefault="0090201F" w:rsidP="0090201F">
      <w:pPr>
        <w:pStyle w:val="Heading2"/>
        <w:numPr>
          <w:ilvl w:val="1"/>
          <w:numId w:val="46"/>
        </w:numPr>
        <w:spacing w:before="40"/>
        <w:rPr>
          <w:rFonts w:ascii="Times New Roman" w:hAnsi="Times New Roman" w:cs="Times New Roman"/>
          <w:b w:val="0"/>
          <w:color w:val="000000" w:themeColor="text1"/>
          <w:sz w:val="24"/>
          <w:szCs w:val="24"/>
        </w:rPr>
      </w:pPr>
      <w:r w:rsidRPr="001B1C56">
        <w:rPr>
          <w:rFonts w:ascii="Times New Roman" w:hAnsi="Times New Roman" w:cs="Times New Roman"/>
          <w:color w:val="000000" w:themeColor="text1"/>
          <w:sz w:val="24"/>
          <w:szCs w:val="24"/>
        </w:rPr>
        <w:lastRenderedPageBreak/>
        <w:t>Posúdenie prevádzkovaných základných služieb</w:t>
      </w:r>
    </w:p>
    <w:p w14:paraId="48458BCE" w14:textId="77777777" w:rsidR="0090201F" w:rsidRDefault="0090201F" w:rsidP="0090201F">
      <w:pPr>
        <w:ind w:left="360"/>
        <w:jc w:val="both"/>
        <w:rPr>
          <w:color w:val="000000" w:themeColor="text1"/>
        </w:rPr>
      </w:pPr>
      <w:r w:rsidRPr="001E65F0">
        <w:rPr>
          <w:color w:val="000000" w:themeColor="text1"/>
        </w:rPr>
        <w:t>Výstup musí pokrývať identifikáciu a posúdenie prevádzkovaných základných služieb so zvážením súvisiacej infraštruktúry IKT, aplikačnej a bezpečnostnej architektúry a spoločenskej zodpovednosti ÚGKK</w:t>
      </w:r>
      <w:r>
        <w:rPr>
          <w:color w:val="000000" w:themeColor="text1"/>
        </w:rPr>
        <w:t xml:space="preserve"> SR</w:t>
      </w:r>
      <w:r w:rsidRPr="001E65F0">
        <w:rPr>
          <w:color w:val="000000" w:themeColor="text1"/>
        </w:rPr>
        <w:t>.</w:t>
      </w:r>
    </w:p>
    <w:p w14:paraId="2F112DB6" w14:textId="77777777" w:rsidR="0090201F" w:rsidRPr="001E65F0" w:rsidRDefault="0090201F" w:rsidP="0090201F">
      <w:pPr>
        <w:ind w:left="360"/>
        <w:jc w:val="both"/>
        <w:rPr>
          <w:color w:val="000000" w:themeColor="text1"/>
        </w:rPr>
      </w:pPr>
    </w:p>
    <w:p w14:paraId="41136AB8" w14:textId="77777777" w:rsidR="0090201F" w:rsidRPr="001B1C56" w:rsidRDefault="0090201F" w:rsidP="0090201F">
      <w:pPr>
        <w:pStyle w:val="Heading2"/>
        <w:numPr>
          <w:ilvl w:val="1"/>
          <w:numId w:val="46"/>
        </w:numPr>
        <w:spacing w:before="40"/>
        <w:rPr>
          <w:rFonts w:ascii="Times New Roman" w:hAnsi="Times New Roman" w:cs="Times New Roman"/>
          <w:b w:val="0"/>
          <w:color w:val="000000" w:themeColor="text1"/>
          <w:sz w:val="24"/>
          <w:szCs w:val="24"/>
        </w:rPr>
      </w:pPr>
      <w:r w:rsidRPr="001B1C56">
        <w:rPr>
          <w:rFonts w:ascii="Times New Roman" w:hAnsi="Times New Roman" w:cs="Times New Roman"/>
          <w:color w:val="000000" w:themeColor="text1"/>
          <w:sz w:val="24"/>
          <w:szCs w:val="24"/>
        </w:rPr>
        <w:t>Návrh bezpečnostnej stratégie kybernetickej bezpečnosti</w:t>
      </w:r>
    </w:p>
    <w:p w14:paraId="20F1F940" w14:textId="77777777" w:rsidR="0090201F" w:rsidRDefault="0090201F" w:rsidP="0090201F">
      <w:pPr>
        <w:ind w:left="360"/>
        <w:jc w:val="both"/>
        <w:rPr>
          <w:color w:val="000000" w:themeColor="text1"/>
        </w:rPr>
      </w:pPr>
      <w:r w:rsidRPr="001E65F0">
        <w:rPr>
          <w:color w:val="000000" w:themeColor="text1"/>
        </w:rPr>
        <w:t xml:space="preserve">Bezpečnostná stratégia kybernetickej bezpečnosti musí vychádzať z výsledkov analýzy rizík kybernetickej bezpečnosti a musí obsahovať formuláciu cieľov kybernetickej bezpečnosti a základné princípy na dosiahnutie týchto cieľov, určenie právomocí a zodpovedností za riadenie kybernetickej bezpečnosti, rizík kybernetickej bezpečnosti a aktualizáciu bezpečnostnej dokumentácie. </w:t>
      </w:r>
    </w:p>
    <w:p w14:paraId="7DF3CF02" w14:textId="77777777" w:rsidR="0090201F" w:rsidRPr="001E65F0" w:rsidRDefault="0090201F" w:rsidP="0090201F">
      <w:pPr>
        <w:ind w:left="360"/>
        <w:jc w:val="both"/>
        <w:rPr>
          <w:color w:val="000000" w:themeColor="text1"/>
        </w:rPr>
      </w:pPr>
    </w:p>
    <w:p w14:paraId="0D5979DD" w14:textId="77777777" w:rsidR="0090201F" w:rsidRPr="001B1C56" w:rsidRDefault="0090201F" w:rsidP="0090201F">
      <w:pPr>
        <w:pStyle w:val="Heading2"/>
        <w:numPr>
          <w:ilvl w:val="1"/>
          <w:numId w:val="46"/>
        </w:numPr>
        <w:spacing w:before="40"/>
        <w:rPr>
          <w:rFonts w:ascii="Times New Roman" w:hAnsi="Times New Roman" w:cs="Times New Roman"/>
          <w:b w:val="0"/>
          <w:color w:val="000000" w:themeColor="text1"/>
          <w:sz w:val="24"/>
          <w:szCs w:val="24"/>
        </w:rPr>
      </w:pPr>
      <w:r w:rsidRPr="001B1C56">
        <w:rPr>
          <w:rFonts w:ascii="Times New Roman" w:hAnsi="Times New Roman" w:cs="Times New Roman"/>
          <w:color w:val="000000" w:themeColor="text1"/>
          <w:sz w:val="24"/>
          <w:szCs w:val="24"/>
        </w:rPr>
        <w:t xml:space="preserve">Popis existujúceho stavu </w:t>
      </w:r>
    </w:p>
    <w:p w14:paraId="3CA4C9C2" w14:textId="77777777" w:rsidR="0090201F" w:rsidRPr="001E65F0" w:rsidRDefault="0090201F" w:rsidP="0090201F">
      <w:pPr>
        <w:ind w:left="360"/>
        <w:jc w:val="both"/>
        <w:rPr>
          <w:color w:val="000000" w:themeColor="text1"/>
        </w:rPr>
      </w:pPr>
      <w:r w:rsidRPr="001E65F0">
        <w:rPr>
          <w:color w:val="000000" w:themeColor="text1"/>
        </w:rPr>
        <w:t xml:space="preserve">V rámci analýzy je potrebné vychádzať </w:t>
      </w:r>
      <w:r>
        <w:rPr>
          <w:color w:val="000000" w:themeColor="text1"/>
        </w:rPr>
        <w:t>zo štúdie</w:t>
      </w:r>
      <w:r w:rsidRPr="001E65F0">
        <w:rPr>
          <w:color w:val="000000" w:themeColor="text1"/>
        </w:rPr>
        <w:t xml:space="preserve">. V kapitole 6, 7 a 9 </w:t>
      </w:r>
      <w:r>
        <w:rPr>
          <w:color w:val="000000" w:themeColor="text1"/>
        </w:rPr>
        <w:t xml:space="preserve">štúdie </w:t>
      </w:r>
      <w:r w:rsidRPr="001E65F0">
        <w:rPr>
          <w:color w:val="000000" w:themeColor="text1"/>
        </w:rPr>
        <w:t>je definovaná analýza aktuálneho stavu v rámci ÚGKK</w:t>
      </w:r>
      <w:r>
        <w:rPr>
          <w:color w:val="000000" w:themeColor="text1"/>
        </w:rPr>
        <w:t xml:space="preserve"> SR</w:t>
      </w:r>
      <w:r w:rsidRPr="001E65F0">
        <w:rPr>
          <w:color w:val="000000" w:themeColor="text1"/>
        </w:rPr>
        <w:t xml:space="preserve"> a riadených organizácií GKÚ a VÚGK. </w:t>
      </w:r>
    </w:p>
    <w:p w14:paraId="18DCF357" w14:textId="77777777" w:rsidR="0090201F" w:rsidRPr="001E65F0" w:rsidRDefault="0090201F" w:rsidP="0090201F">
      <w:pPr>
        <w:ind w:left="360"/>
        <w:jc w:val="both"/>
        <w:rPr>
          <w:color w:val="000000" w:themeColor="text1"/>
        </w:rPr>
      </w:pPr>
      <w:r w:rsidRPr="001E65F0">
        <w:rPr>
          <w:color w:val="000000" w:themeColor="text1"/>
        </w:rPr>
        <w:t>V rámci navrhovania technických opatrení ÚGKK</w:t>
      </w:r>
      <w:r>
        <w:rPr>
          <w:color w:val="000000" w:themeColor="text1"/>
        </w:rPr>
        <w:t xml:space="preserve"> SR</w:t>
      </w:r>
      <w:r w:rsidRPr="001E65F0">
        <w:rPr>
          <w:color w:val="000000" w:themeColor="text1"/>
        </w:rPr>
        <w:t xml:space="preserve"> preferuje využitie existujúcich systémov monitoringu Zabbix, CA Spectrum, spracovania logov - Splunk log management, systémy pre file sharing – Microsoft SharePoint. </w:t>
      </w:r>
      <w:r>
        <w:rPr>
          <w:color w:val="000000" w:themeColor="text1"/>
        </w:rPr>
        <w:t>Od</w:t>
      </w:r>
      <w:r w:rsidRPr="001E65F0">
        <w:rPr>
          <w:color w:val="000000" w:themeColor="text1"/>
        </w:rPr>
        <w:t xml:space="preserve"> </w:t>
      </w:r>
      <w:r>
        <w:rPr>
          <w:color w:val="000000" w:themeColor="text1"/>
        </w:rPr>
        <w:t>Zhotoviteľa sa vyžaduje, aby sa</w:t>
      </w:r>
      <w:r w:rsidRPr="001E65F0">
        <w:rPr>
          <w:color w:val="000000" w:themeColor="text1"/>
        </w:rPr>
        <w:t xml:space="preserve"> primárne orientoval na využitie existujúcich systémov a ich prípadné rozšírenie novými modulmi. </w:t>
      </w:r>
    </w:p>
    <w:p w14:paraId="6F701E9A" w14:textId="77777777" w:rsidR="0090201F" w:rsidRDefault="0090201F" w:rsidP="0090201F">
      <w:pPr>
        <w:ind w:left="360"/>
        <w:jc w:val="both"/>
        <w:rPr>
          <w:color w:val="000000" w:themeColor="text1"/>
        </w:rPr>
      </w:pPr>
      <w:r w:rsidRPr="001E65F0">
        <w:rPr>
          <w:color w:val="000000" w:themeColor="text1"/>
        </w:rPr>
        <w:t xml:space="preserve">V rámci riešenia bude vítaná iniciatíva </w:t>
      </w:r>
      <w:r>
        <w:rPr>
          <w:color w:val="000000" w:themeColor="text1"/>
        </w:rPr>
        <w:t>Zhotoviteľa</w:t>
      </w:r>
      <w:r w:rsidRPr="001E65F0">
        <w:rPr>
          <w:color w:val="000000" w:themeColor="text1"/>
        </w:rPr>
        <w:t xml:space="preserve"> na konsolidáciu existujúcich supportných systémov a návrh optimalizácie ich vyžitia nielen v oblasti KB. V prípade ak z analýz vystane odporúčanie na implementáciu iného podporného systému, ktorý realizuje špecifický typ činnosti ÚGKK</w:t>
      </w:r>
      <w:r>
        <w:rPr>
          <w:color w:val="000000" w:themeColor="text1"/>
        </w:rPr>
        <w:t xml:space="preserve"> SR</w:t>
      </w:r>
      <w:r w:rsidRPr="001E65F0">
        <w:rPr>
          <w:color w:val="000000" w:themeColor="text1"/>
        </w:rPr>
        <w:t xml:space="preserve"> sa nebráni takejto implementácii. </w:t>
      </w:r>
    </w:p>
    <w:p w14:paraId="3B52FD85" w14:textId="77777777" w:rsidR="0090201F" w:rsidRPr="001E65F0" w:rsidRDefault="0090201F" w:rsidP="0090201F">
      <w:pPr>
        <w:ind w:left="360"/>
        <w:jc w:val="both"/>
        <w:rPr>
          <w:color w:val="000000" w:themeColor="text1"/>
        </w:rPr>
      </w:pPr>
    </w:p>
    <w:p w14:paraId="79D4AFA7" w14:textId="77777777" w:rsidR="0090201F" w:rsidRPr="001B1C56" w:rsidRDefault="0090201F" w:rsidP="0090201F">
      <w:pPr>
        <w:pStyle w:val="Heading2"/>
        <w:numPr>
          <w:ilvl w:val="1"/>
          <w:numId w:val="46"/>
        </w:numPr>
        <w:spacing w:before="40"/>
        <w:rPr>
          <w:rFonts w:ascii="Times New Roman" w:hAnsi="Times New Roman" w:cs="Times New Roman"/>
          <w:b w:val="0"/>
          <w:color w:val="000000" w:themeColor="text1"/>
          <w:sz w:val="24"/>
          <w:szCs w:val="24"/>
        </w:rPr>
      </w:pPr>
      <w:r w:rsidRPr="001B1C56">
        <w:rPr>
          <w:rFonts w:ascii="Times New Roman" w:hAnsi="Times New Roman" w:cs="Times New Roman"/>
          <w:color w:val="000000" w:themeColor="text1"/>
          <w:sz w:val="24"/>
          <w:szCs w:val="24"/>
        </w:rPr>
        <w:t>Súvisiace aktivity</w:t>
      </w:r>
    </w:p>
    <w:p w14:paraId="6F639FC9" w14:textId="77777777" w:rsidR="0090201F" w:rsidRPr="001E65F0" w:rsidRDefault="0090201F" w:rsidP="0090201F">
      <w:pPr>
        <w:ind w:left="360"/>
        <w:jc w:val="both"/>
        <w:rPr>
          <w:color w:val="000000" w:themeColor="text1"/>
        </w:rPr>
      </w:pPr>
      <w:r w:rsidRPr="001E65F0">
        <w:rPr>
          <w:color w:val="000000" w:themeColor="text1"/>
        </w:rPr>
        <w:t>Bezpečnostné opatrenia navrhnuté v rámci tohto obstarania musia byť implementované v rámci existujúceho a súvisiacich obstarávaní a preto je dôležité osobitne špecifikovať technické požiadavky v nasledovných oblastiach:</w:t>
      </w:r>
    </w:p>
    <w:p w14:paraId="5BF5E79E" w14:textId="77777777" w:rsidR="0090201F" w:rsidRPr="001E65F0" w:rsidRDefault="0090201F" w:rsidP="0090201F">
      <w:pPr>
        <w:pStyle w:val="ListParagraph"/>
        <w:numPr>
          <w:ilvl w:val="0"/>
          <w:numId w:val="9"/>
        </w:numPr>
        <w:contextualSpacing/>
        <w:jc w:val="both"/>
        <w:rPr>
          <w:color w:val="000000" w:themeColor="text1"/>
        </w:rPr>
      </w:pPr>
      <w:r w:rsidRPr="001E65F0">
        <w:rPr>
          <w:color w:val="000000" w:themeColor="text1"/>
        </w:rPr>
        <w:t>WAN siete – požiadavky na nastavenia FW, sledovania perimetra siete, pripojenie vzdialených pobočiek, parametre IPSEC</w:t>
      </w:r>
    </w:p>
    <w:p w14:paraId="03C36D25" w14:textId="77777777" w:rsidR="0090201F" w:rsidRPr="001E65F0" w:rsidRDefault="0090201F" w:rsidP="0090201F">
      <w:pPr>
        <w:pStyle w:val="ListParagraph"/>
        <w:numPr>
          <w:ilvl w:val="0"/>
          <w:numId w:val="9"/>
        </w:numPr>
        <w:contextualSpacing/>
        <w:jc w:val="both"/>
        <w:rPr>
          <w:color w:val="000000" w:themeColor="text1"/>
        </w:rPr>
      </w:pPr>
      <w:r w:rsidRPr="001E65F0">
        <w:rPr>
          <w:color w:val="000000" w:themeColor="text1"/>
        </w:rPr>
        <w:t>VPN prístupy – zabezpečenie a odporúčané spôsoby pripojenia do privátnej siete, obmedzenia prístupov a protokolov</w:t>
      </w:r>
    </w:p>
    <w:p w14:paraId="7B3EE89F" w14:textId="77777777" w:rsidR="0090201F" w:rsidRPr="001E65F0" w:rsidRDefault="0090201F" w:rsidP="0090201F">
      <w:pPr>
        <w:pStyle w:val="ListParagraph"/>
        <w:numPr>
          <w:ilvl w:val="0"/>
          <w:numId w:val="9"/>
        </w:numPr>
        <w:contextualSpacing/>
        <w:jc w:val="both"/>
        <w:rPr>
          <w:color w:val="000000" w:themeColor="text1"/>
        </w:rPr>
      </w:pPr>
      <w:r w:rsidRPr="001E65F0">
        <w:rPr>
          <w:color w:val="000000" w:themeColor="text1"/>
        </w:rPr>
        <w:t>LAN siete - požiadavky potrebné implementovať v rámci  sietí LAN</w:t>
      </w:r>
    </w:p>
    <w:p w14:paraId="376F2734" w14:textId="77777777" w:rsidR="0090201F" w:rsidRPr="001E65F0" w:rsidRDefault="0090201F" w:rsidP="0090201F">
      <w:pPr>
        <w:pStyle w:val="ListParagraph"/>
        <w:numPr>
          <w:ilvl w:val="0"/>
          <w:numId w:val="9"/>
        </w:numPr>
        <w:contextualSpacing/>
        <w:jc w:val="both"/>
        <w:rPr>
          <w:color w:val="000000" w:themeColor="text1"/>
        </w:rPr>
      </w:pPr>
      <w:r w:rsidRPr="001E65F0">
        <w:rPr>
          <w:color w:val="000000" w:themeColor="text1"/>
        </w:rPr>
        <w:t>Servery – požiadavky potrebné implementovať na úrovni Operačných systémov a aplikácií</w:t>
      </w:r>
    </w:p>
    <w:p w14:paraId="3E3FD114" w14:textId="77777777" w:rsidR="0090201F" w:rsidRPr="001E65F0" w:rsidRDefault="0090201F" w:rsidP="0090201F">
      <w:pPr>
        <w:pStyle w:val="ListParagraph"/>
        <w:numPr>
          <w:ilvl w:val="0"/>
          <w:numId w:val="9"/>
        </w:numPr>
        <w:contextualSpacing/>
        <w:jc w:val="both"/>
        <w:rPr>
          <w:color w:val="000000" w:themeColor="text1"/>
        </w:rPr>
      </w:pPr>
      <w:r w:rsidRPr="001E65F0">
        <w:rPr>
          <w:color w:val="000000" w:themeColor="text1"/>
        </w:rPr>
        <w:t>Klientske PC – odporúčania na zabezpečenie pracovných staníc</w:t>
      </w:r>
    </w:p>
    <w:p w14:paraId="3144C847" w14:textId="77777777" w:rsidR="0090201F" w:rsidRDefault="0090201F" w:rsidP="0090201F">
      <w:pPr>
        <w:pStyle w:val="ListParagraph"/>
        <w:numPr>
          <w:ilvl w:val="0"/>
          <w:numId w:val="9"/>
        </w:numPr>
        <w:contextualSpacing/>
        <w:jc w:val="both"/>
        <w:rPr>
          <w:color w:val="000000" w:themeColor="text1"/>
        </w:rPr>
      </w:pPr>
      <w:r w:rsidRPr="001E65F0">
        <w:rPr>
          <w:color w:val="000000" w:themeColor="text1"/>
        </w:rPr>
        <w:t>WIFI – odporúčania na zabezpečenia wifi sietí s dôrazom na rozdelenie pre Guest siete a privátne siete</w:t>
      </w:r>
    </w:p>
    <w:p w14:paraId="36C427BB" w14:textId="77777777" w:rsidR="0090201F" w:rsidRPr="001E65F0" w:rsidRDefault="0090201F" w:rsidP="0090201F">
      <w:pPr>
        <w:pStyle w:val="ListParagraph"/>
        <w:ind w:left="1080"/>
        <w:rPr>
          <w:color w:val="000000" w:themeColor="text1"/>
        </w:rPr>
      </w:pPr>
    </w:p>
    <w:p w14:paraId="1E3505E8" w14:textId="77777777" w:rsidR="0090201F" w:rsidRPr="001B1C56" w:rsidRDefault="0090201F" w:rsidP="0090201F">
      <w:pPr>
        <w:pStyle w:val="Heading2"/>
        <w:numPr>
          <w:ilvl w:val="1"/>
          <w:numId w:val="46"/>
        </w:numPr>
        <w:spacing w:before="40"/>
        <w:rPr>
          <w:rFonts w:ascii="Times New Roman" w:hAnsi="Times New Roman" w:cs="Times New Roman"/>
          <w:b w:val="0"/>
          <w:color w:val="000000" w:themeColor="text1"/>
          <w:sz w:val="24"/>
          <w:szCs w:val="24"/>
        </w:rPr>
      </w:pPr>
      <w:r w:rsidRPr="001B1C56">
        <w:rPr>
          <w:rFonts w:ascii="Times New Roman" w:hAnsi="Times New Roman" w:cs="Times New Roman"/>
          <w:color w:val="000000" w:themeColor="text1"/>
          <w:sz w:val="24"/>
          <w:szCs w:val="24"/>
        </w:rPr>
        <w:t>Implementačné aktivity</w:t>
      </w:r>
    </w:p>
    <w:p w14:paraId="73304801" w14:textId="77777777" w:rsidR="0090201F" w:rsidRPr="001E65F0" w:rsidRDefault="0090201F" w:rsidP="0090201F">
      <w:pPr>
        <w:ind w:left="360"/>
        <w:rPr>
          <w:color w:val="000000" w:themeColor="text1"/>
        </w:rPr>
      </w:pPr>
      <w:r w:rsidRPr="001E65F0">
        <w:rPr>
          <w:color w:val="000000" w:themeColor="text1"/>
        </w:rPr>
        <w:t>Existujúce systémy monitorovania a spracovania logov – Zabbix, CA Spectrum, Splunk.</w:t>
      </w:r>
    </w:p>
    <w:p w14:paraId="1E474D72" w14:textId="77777777" w:rsidR="0090201F" w:rsidRDefault="0090201F" w:rsidP="0090201F">
      <w:pPr>
        <w:ind w:left="360"/>
        <w:jc w:val="both"/>
        <w:rPr>
          <w:color w:val="000000" w:themeColor="text1"/>
        </w:rPr>
      </w:pPr>
      <w:r w:rsidRPr="001E65F0">
        <w:rPr>
          <w:color w:val="000000" w:themeColor="text1"/>
        </w:rPr>
        <w:t xml:space="preserve">Na základe vzniknutej dokumentácie a popisov existujúceho stavu </w:t>
      </w:r>
      <w:r>
        <w:rPr>
          <w:color w:val="000000" w:themeColor="text1"/>
        </w:rPr>
        <w:t xml:space="preserve">sa od Zhotoviteľa vyžaduje </w:t>
      </w:r>
      <w:r w:rsidRPr="001E65F0">
        <w:rPr>
          <w:color w:val="000000" w:themeColor="text1"/>
        </w:rPr>
        <w:t>zabezpeč</w:t>
      </w:r>
      <w:r>
        <w:rPr>
          <w:color w:val="000000" w:themeColor="text1"/>
        </w:rPr>
        <w:t>enie</w:t>
      </w:r>
      <w:r w:rsidRPr="001E65F0">
        <w:rPr>
          <w:color w:val="000000" w:themeColor="text1"/>
        </w:rPr>
        <w:t xml:space="preserve"> implementáci</w:t>
      </w:r>
      <w:r>
        <w:rPr>
          <w:color w:val="000000" w:themeColor="text1"/>
        </w:rPr>
        <w:t>e</w:t>
      </w:r>
      <w:r w:rsidRPr="001E65F0">
        <w:rPr>
          <w:color w:val="000000" w:themeColor="text1"/>
        </w:rPr>
        <w:t xml:space="preserve"> monitoringu a logovania do existujúcich alebo novo špecifikovaných systémov slúžiacich na zber a vyhodnocovanie bezpečnostných udalostí na úrovni sietí, firewalov, serverov, klientskych staníc a ďalších identifikovaných zdrojov udalostí v rámci infraštruktúry ÚGKK</w:t>
      </w:r>
      <w:r>
        <w:rPr>
          <w:color w:val="000000" w:themeColor="text1"/>
        </w:rPr>
        <w:t xml:space="preserve"> SR</w:t>
      </w:r>
      <w:r w:rsidRPr="001E65F0">
        <w:rPr>
          <w:color w:val="000000" w:themeColor="text1"/>
        </w:rPr>
        <w:t xml:space="preserve">. </w:t>
      </w:r>
    </w:p>
    <w:p w14:paraId="3072C44A" w14:textId="77777777" w:rsidR="0090201F" w:rsidRPr="005546D3" w:rsidRDefault="0090201F" w:rsidP="0090201F">
      <w:pPr>
        <w:ind w:left="360"/>
        <w:jc w:val="both"/>
        <w:rPr>
          <w:color w:val="000000" w:themeColor="text1"/>
        </w:rPr>
      </w:pPr>
      <w:r w:rsidRPr="005546D3">
        <w:rPr>
          <w:color w:val="000000" w:themeColor="text1"/>
        </w:rPr>
        <w:t>Implementačnými aktivitami sa na účely tejto Zmluvy rozumejú služby poskytované Zhotoviteľom v nasledovnom delení a rozsahu:</w:t>
      </w:r>
    </w:p>
    <w:p w14:paraId="3DE1155D" w14:textId="77777777" w:rsidR="0090201F" w:rsidRPr="005546D3" w:rsidRDefault="0090201F" w:rsidP="0090201F">
      <w:pPr>
        <w:pStyle w:val="ListParagraph"/>
        <w:numPr>
          <w:ilvl w:val="0"/>
          <w:numId w:val="15"/>
        </w:numPr>
        <w:spacing w:after="200" w:line="276" w:lineRule="auto"/>
        <w:ind w:left="709"/>
        <w:contextualSpacing/>
        <w:jc w:val="both"/>
        <w:rPr>
          <w:color w:val="000000" w:themeColor="text1"/>
        </w:rPr>
      </w:pPr>
      <w:r w:rsidRPr="005546D3">
        <w:rPr>
          <w:color w:val="000000" w:themeColor="text1"/>
        </w:rPr>
        <w:lastRenderedPageBreak/>
        <w:t xml:space="preserve">implementačné služby poskytované vo vzťahu k </w:t>
      </w:r>
      <w:r>
        <w:rPr>
          <w:color w:val="000000" w:themeColor="text1"/>
        </w:rPr>
        <w:t>I</w:t>
      </w:r>
      <w:r w:rsidRPr="005546D3">
        <w:rPr>
          <w:color w:val="000000" w:themeColor="text1"/>
        </w:rPr>
        <w:t>nformačným systémom v rámci infraštruktúry ÚGKK SR:</w:t>
      </w:r>
    </w:p>
    <w:p w14:paraId="7EFD5963" w14:textId="77777777" w:rsidR="0090201F" w:rsidRDefault="0090201F" w:rsidP="0090201F">
      <w:pPr>
        <w:pStyle w:val="ListParagraph"/>
        <w:numPr>
          <w:ilvl w:val="1"/>
          <w:numId w:val="15"/>
        </w:numPr>
        <w:spacing w:after="200" w:line="276" w:lineRule="auto"/>
        <w:contextualSpacing/>
        <w:jc w:val="both"/>
        <w:rPr>
          <w:color w:val="000000" w:themeColor="text1"/>
        </w:rPr>
      </w:pPr>
      <w:r w:rsidRPr="005546D3">
        <w:rPr>
          <w:color w:val="000000" w:themeColor="text1"/>
        </w:rPr>
        <w:t xml:space="preserve">implementácia funkcionality zbierania Záznamov z prevádzky </w:t>
      </w:r>
      <w:r>
        <w:rPr>
          <w:color w:val="000000" w:themeColor="text1"/>
        </w:rPr>
        <w:t>I</w:t>
      </w:r>
      <w:r w:rsidRPr="005546D3">
        <w:rPr>
          <w:color w:val="000000" w:themeColor="text1"/>
        </w:rPr>
        <w:t>nformačných systémov (tzv. log collector) a nastavenie korelačných pravidiel vo vzťahu ku Kybernetickým bezpečnostným incidentom;</w:t>
      </w:r>
    </w:p>
    <w:p w14:paraId="585B2B8A" w14:textId="77777777" w:rsidR="0090201F" w:rsidRPr="005546D3" w:rsidRDefault="0090201F" w:rsidP="0090201F">
      <w:pPr>
        <w:pStyle w:val="ListParagraph"/>
        <w:numPr>
          <w:ilvl w:val="1"/>
          <w:numId w:val="15"/>
        </w:numPr>
        <w:spacing w:after="200" w:line="276" w:lineRule="auto"/>
        <w:contextualSpacing/>
        <w:jc w:val="both"/>
        <w:rPr>
          <w:color w:val="000000" w:themeColor="text1"/>
        </w:rPr>
      </w:pPr>
      <w:r w:rsidRPr="005546D3">
        <w:rPr>
          <w:color w:val="000000" w:themeColor="text1"/>
        </w:rPr>
        <w:t xml:space="preserve">analýza prostredia </w:t>
      </w:r>
      <w:r>
        <w:rPr>
          <w:color w:val="000000" w:themeColor="text1"/>
        </w:rPr>
        <w:t>ÚGKK SR</w:t>
      </w:r>
      <w:r w:rsidRPr="005546D3">
        <w:rPr>
          <w:color w:val="000000" w:themeColor="text1"/>
        </w:rPr>
        <w:t xml:space="preserve">, v ktorom sa nachádzajú </w:t>
      </w:r>
      <w:r>
        <w:rPr>
          <w:color w:val="000000" w:themeColor="text1"/>
        </w:rPr>
        <w:t>I</w:t>
      </w:r>
      <w:r w:rsidRPr="005546D3">
        <w:rPr>
          <w:color w:val="000000" w:themeColor="text1"/>
        </w:rPr>
        <w:t>nformačné systémy,</w:t>
      </w:r>
    </w:p>
    <w:p w14:paraId="3CA241A6" w14:textId="77777777" w:rsidR="0090201F" w:rsidRPr="005546D3" w:rsidRDefault="0090201F" w:rsidP="0090201F">
      <w:pPr>
        <w:pStyle w:val="ListParagraph"/>
        <w:numPr>
          <w:ilvl w:val="1"/>
          <w:numId w:val="15"/>
        </w:numPr>
        <w:spacing w:after="200" w:line="276" w:lineRule="auto"/>
        <w:contextualSpacing/>
        <w:jc w:val="both"/>
        <w:rPr>
          <w:color w:val="000000" w:themeColor="text1"/>
        </w:rPr>
      </w:pPr>
      <w:r w:rsidRPr="005546D3">
        <w:rPr>
          <w:color w:val="000000" w:themeColor="text1"/>
        </w:rPr>
        <w:t xml:space="preserve">klasifikácia </w:t>
      </w:r>
      <w:r>
        <w:rPr>
          <w:color w:val="000000" w:themeColor="text1"/>
        </w:rPr>
        <w:t>i</w:t>
      </w:r>
      <w:r w:rsidRPr="005546D3">
        <w:rPr>
          <w:color w:val="000000" w:themeColor="text1"/>
        </w:rPr>
        <w:t xml:space="preserve">nformácií a kategorizácia </w:t>
      </w:r>
      <w:r>
        <w:rPr>
          <w:color w:val="000000" w:themeColor="text1"/>
        </w:rPr>
        <w:t>I</w:t>
      </w:r>
      <w:r w:rsidRPr="005546D3">
        <w:rPr>
          <w:color w:val="000000" w:themeColor="text1"/>
        </w:rPr>
        <w:t>nformačných systémov</w:t>
      </w:r>
      <w:r>
        <w:rPr>
          <w:color w:val="000000" w:themeColor="text1"/>
        </w:rPr>
        <w:t>.</w:t>
      </w:r>
    </w:p>
    <w:p w14:paraId="37BD4217" w14:textId="77777777" w:rsidR="0090201F" w:rsidRPr="001E65F0" w:rsidRDefault="0090201F" w:rsidP="0090201F">
      <w:pPr>
        <w:ind w:left="360"/>
        <w:jc w:val="both"/>
        <w:rPr>
          <w:color w:val="000000" w:themeColor="text1"/>
        </w:rPr>
      </w:pPr>
      <w:r w:rsidRPr="001E65F0">
        <w:rPr>
          <w:color w:val="000000" w:themeColor="text1"/>
        </w:rPr>
        <w:t>V rámci implementácie požaduje</w:t>
      </w:r>
      <w:r>
        <w:rPr>
          <w:color w:val="000000" w:themeColor="text1"/>
        </w:rPr>
        <w:t xml:space="preserve"> ÚGKK SR </w:t>
      </w:r>
      <w:r w:rsidRPr="001E65F0">
        <w:rPr>
          <w:color w:val="000000" w:themeColor="text1"/>
        </w:rPr>
        <w:t>návrh rozdelenia rolí, systémov projektov v systémoch monitoringu, stanovenia úrovní tresholdov v rámci delenia hrozieb a manuály na spracovanie incidentov v existujúcich alebo novo implementovaných systémoch</w:t>
      </w:r>
    </w:p>
    <w:p w14:paraId="729D3C73" w14:textId="77777777" w:rsidR="0090201F" w:rsidRDefault="0090201F" w:rsidP="0090201F">
      <w:pPr>
        <w:ind w:left="360"/>
        <w:jc w:val="both"/>
        <w:rPr>
          <w:color w:val="000000" w:themeColor="text1"/>
        </w:rPr>
      </w:pPr>
      <w:r w:rsidRPr="001E65F0">
        <w:rPr>
          <w:color w:val="000000" w:themeColor="text1"/>
        </w:rPr>
        <w:t xml:space="preserve">Pre využitie v budúcich projektoch </w:t>
      </w:r>
      <w:r>
        <w:rPr>
          <w:color w:val="000000" w:themeColor="text1"/>
        </w:rPr>
        <w:t xml:space="preserve">sa </w:t>
      </w:r>
      <w:r w:rsidRPr="001E65F0">
        <w:rPr>
          <w:color w:val="000000" w:themeColor="text1"/>
        </w:rPr>
        <w:t xml:space="preserve">od </w:t>
      </w:r>
      <w:r>
        <w:rPr>
          <w:color w:val="000000" w:themeColor="text1"/>
        </w:rPr>
        <w:t>Zhotoviteľa</w:t>
      </w:r>
      <w:r w:rsidRPr="001E65F0">
        <w:rPr>
          <w:color w:val="000000" w:themeColor="text1"/>
        </w:rPr>
        <w:t xml:space="preserve"> </w:t>
      </w:r>
      <w:r>
        <w:rPr>
          <w:color w:val="000000" w:themeColor="text1"/>
        </w:rPr>
        <w:t>vy</w:t>
      </w:r>
      <w:r w:rsidRPr="001E65F0">
        <w:rPr>
          <w:color w:val="000000" w:themeColor="text1"/>
        </w:rPr>
        <w:t>žaduje vypracova</w:t>
      </w:r>
      <w:r>
        <w:rPr>
          <w:color w:val="000000" w:themeColor="text1"/>
        </w:rPr>
        <w:t>nie</w:t>
      </w:r>
      <w:r w:rsidRPr="001E65F0">
        <w:rPr>
          <w:color w:val="000000" w:themeColor="text1"/>
        </w:rPr>
        <w:t xml:space="preserve"> implementačn</w:t>
      </w:r>
      <w:r>
        <w:rPr>
          <w:color w:val="000000" w:themeColor="text1"/>
        </w:rPr>
        <w:t>ého</w:t>
      </w:r>
      <w:r w:rsidRPr="001E65F0">
        <w:rPr>
          <w:color w:val="000000" w:themeColor="text1"/>
        </w:rPr>
        <w:t xml:space="preserve"> manuál</w:t>
      </w:r>
      <w:r>
        <w:rPr>
          <w:color w:val="000000" w:themeColor="text1"/>
        </w:rPr>
        <w:t>u</w:t>
      </w:r>
      <w:r w:rsidRPr="001E65F0">
        <w:rPr>
          <w:color w:val="000000" w:themeColor="text1"/>
        </w:rPr>
        <w:t xml:space="preserve"> a postup</w:t>
      </w:r>
      <w:r>
        <w:rPr>
          <w:color w:val="000000" w:themeColor="text1"/>
        </w:rPr>
        <w:t>u</w:t>
      </w:r>
      <w:r w:rsidRPr="001E65F0">
        <w:rPr>
          <w:color w:val="000000" w:themeColor="text1"/>
        </w:rPr>
        <w:t xml:space="preserve"> ako pridávať ďalšie potrebné zdroje do systémov monitoringu a logovania udalostí. Implementačný manuál bude k dispozícii pre všetky cieľové existujúce alebo novo implementované podporné systémy.</w:t>
      </w:r>
    </w:p>
    <w:p w14:paraId="15250EA7" w14:textId="77777777" w:rsidR="0090201F" w:rsidRDefault="0090201F" w:rsidP="0090201F">
      <w:pPr>
        <w:rPr>
          <w:color w:val="000000" w:themeColor="text1"/>
        </w:rPr>
      </w:pPr>
      <w:r>
        <w:rPr>
          <w:color w:val="000000" w:themeColor="text1"/>
        </w:rPr>
        <w:br w:type="page"/>
      </w:r>
    </w:p>
    <w:p w14:paraId="49AFCE58" w14:textId="77777777" w:rsidR="0090201F" w:rsidRDefault="0090201F" w:rsidP="0090201F">
      <w:pPr>
        <w:pStyle w:val="Heading1"/>
        <w:numPr>
          <w:ilvl w:val="0"/>
          <w:numId w:val="46"/>
        </w:numPr>
        <w:spacing w:before="240"/>
        <w:ind w:left="426"/>
        <w:rPr>
          <w:rFonts w:ascii="Times New Roman" w:hAnsi="Times New Roman"/>
          <w:b w:val="0"/>
          <w:color w:val="000000" w:themeColor="text1"/>
          <w:sz w:val="24"/>
          <w:szCs w:val="24"/>
        </w:rPr>
        <w:sectPr w:rsidR="0090201F" w:rsidSect="0090201F">
          <w:type w:val="continuous"/>
          <w:pgSz w:w="11906" w:h="16838"/>
          <w:pgMar w:top="1418" w:right="1418" w:bottom="1418" w:left="1418" w:header="709" w:footer="709" w:gutter="0"/>
          <w:cols w:space="708"/>
          <w:docGrid w:linePitch="360"/>
        </w:sectPr>
      </w:pPr>
    </w:p>
    <w:p w14:paraId="788BF037" w14:textId="77777777" w:rsidR="0090201F" w:rsidRDefault="0090201F" w:rsidP="0090201F">
      <w:pPr>
        <w:pStyle w:val="Heading1"/>
        <w:numPr>
          <w:ilvl w:val="0"/>
          <w:numId w:val="46"/>
        </w:numPr>
        <w:spacing w:before="240"/>
        <w:ind w:left="426"/>
        <w:rPr>
          <w:rFonts w:ascii="Times New Roman" w:hAnsi="Times New Roman"/>
          <w:bCs w:val="0"/>
          <w:color w:val="000000" w:themeColor="text1"/>
          <w:sz w:val="24"/>
          <w:szCs w:val="24"/>
        </w:rPr>
      </w:pPr>
      <w:r w:rsidRPr="005546BB">
        <w:rPr>
          <w:rFonts w:ascii="Times New Roman" w:hAnsi="Times New Roman"/>
          <w:color w:val="000000" w:themeColor="text1"/>
          <w:sz w:val="24"/>
          <w:szCs w:val="24"/>
        </w:rPr>
        <w:lastRenderedPageBreak/>
        <w:t>Súpis Informačných systémov (v zmysle definície uvedenej v článku III, ods. 6 písm. a. Zmluvy)</w:t>
      </w:r>
    </w:p>
    <w:p w14:paraId="2B8B5D8D" w14:textId="77777777" w:rsidR="0090201F" w:rsidRDefault="0090201F" w:rsidP="0090201F">
      <w:pPr>
        <w:ind w:left="426"/>
      </w:pPr>
      <w:r w:rsidRPr="005B1678">
        <w:t>V nasledujúcej tabuľke sa nachádza zoznam informačných systémov, ktoré sú prevádzkované v priestoroch Objednávateľa a je požadované spracovať základný rozsah bezpečnostného auditu v rozsahu uvedenom v kapitole 1.1.3</w:t>
      </w:r>
    </w:p>
    <w:p w14:paraId="1C90AF89" w14:textId="77777777" w:rsidR="0090201F" w:rsidRPr="005B1678" w:rsidRDefault="0090201F" w:rsidP="0090201F">
      <w:pPr>
        <w:ind w:left="426"/>
      </w:pPr>
    </w:p>
    <w:tbl>
      <w:tblPr>
        <w:tblStyle w:val="PlainTable5"/>
        <w:tblW w:w="14560" w:type="dxa"/>
        <w:tblLook w:val="04A0" w:firstRow="1" w:lastRow="0" w:firstColumn="1" w:lastColumn="0" w:noHBand="0" w:noVBand="1"/>
      </w:tblPr>
      <w:tblGrid>
        <w:gridCol w:w="2305"/>
        <w:gridCol w:w="2121"/>
        <w:gridCol w:w="1860"/>
        <w:gridCol w:w="1574"/>
        <w:gridCol w:w="2005"/>
        <w:gridCol w:w="1327"/>
        <w:gridCol w:w="3368"/>
      </w:tblGrid>
      <w:tr w:rsidR="0090201F" w:rsidRPr="00F81133" w14:paraId="590BE0DD" w14:textId="77777777" w:rsidTr="00EC1750">
        <w:trPr>
          <w:cnfStyle w:val="100000000000" w:firstRow="1" w:lastRow="0" w:firstColumn="0" w:lastColumn="0" w:oddVBand="0" w:evenVBand="0" w:oddHBand="0" w:evenHBand="0" w:firstRowFirstColumn="0" w:firstRowLastColumn="0" w:lastRowFirstColumn="0" w:lastRowLastColumn="0"/>
          <w:trHeight w:val="620"/>
        </w:trPr>
        <w:tc>
          <w:tcPr>
            <w:cnfStyle w:val="001000000100" w:firstRow="0" w:lastRow="0" w:firstColumn="1" w:lastColumn="0" w:oddVBand="0" w:evenVBand="0" w:oddHBand="0" w:evenHBand="0" w:firstRowFirstColumn="1" w:firstRowLastColumn="0" w:lastRowFirstColumn="0" w:lastRowLastColumn="0"/>
            <w:tcW w:w="2318" w:type="dxa"/>
            <w:hideMark/>
          </w:tcPr>
          <w:p w14:paraId="75AACEEB" w14:textId="77777777" w:rsidR="0090201F" w:rsidRPr="00F81133" w:rsidRDefault="0090201F" w:rsidP="00EC1750">
            <w:pPr>
              <w:rPr>
                <w:rFonts w:ascii="Calibri" w:hAnsi="Calibri" w:cs="Calibri"/>
                <w:b/>
                <w:bCs/>
                <w:color w:val="000000"/>
              </w:rPr>
            </w:pPr>
            <w:r w:rsidRPr="00F81133">
              <w:rPr>
                <w:rFonts w:ascii="Calibri" w:hAnsi="Calibri" w:cs="Calibri"/>
                <w:b/>
                <w:bCs/>
                <w:color w:val="000000"/>
              </w:rPr>
              <w:t xml:space="preserve">Kategória </w:t>
            </w:r>
          </w:p>
        </w:tc>
        <w:tc>
          <w:tcPr>
            <w:tcW w:w="2130" w:type="dxa"/>
            <w:hideMark/>
          </w:tcPr>
          <w:p w14:paraId="34D0F765" w14:textId="77777777" w:rsidR="0090201F" w:rsidRPr="00F81133" w:rsidRDefault="0090201F" w:rsidP="00EC1750">
            <w:pPr>
              <w:cnfStyle w:val="100000000000" w:firstRow="1" w:lastRow="0" w:firstColumn="0" w:lastColumn="0" w:oddVBand="0" w:evenVBand="0" w:oddHBand="0" w:evenHBand="0" w:firstRowFirstColumn="0" w:firstRowLastColumn="0" w:lastRowFirstColumn="0" w:lastRowLastColumn="0"/>
              <w:rPr>
                <w:rFonts w:ascii="Calibri" w:hAnsi="Calibri" w:cs="Calibri"/>
                <w:b/>
                <w:bCs/>
                <w:color w:val="000000"/>
              </w:rPr>
            </w:pPr>
            <w:r w:rsidRPr="00F81133">
              <w:rPr>
                <w:rFonts w:ascii="Calibri" w:hAnsi="Calibri" w:cs="Calibri"/>
                <w:b/>
                <w:bCs/>
                <w:color w:val="000000"/>
              </w:rPr>
              <w:t>Názov systému</w:t>
            </w:r>
          </w:p>
        </w:tc>
        <w:tc>
          <w:tcPr>
            <w:tcW w:w="1860" w:type="dxa"/>
            <w:hideMark/>
          </w:tcPr>
          <w:p w14:paraId="4FAFB86E" w14:textId="77777777" w:rsidR="0090201F" w:rsidRPr="00F81133" w:rsidRDefault="0090201F" w:rsidP="00EC1750">
            <w:pPr>
              <w:cnfStyle w:val="100000000000" w:firstRow="1" w:lastRow="0" w:firstColumn="0" w:lastColumn="0" w:oddVBand="0" w:evenVBand="0" w:oddHBand="0" w:evenHBand="0" w:firstRowFirstColumn="0" w:firstRowLastColumn="0" w:lastRowFirstColumn="0" w:lastRowLastColumn="0"/>
              <w:rPr>
                <w:rFonts w:ascii="Calibri" w:hAnsi="Calibri" w:cs="Calibri"/>
                <w:b/>
                <w:bCs/>
                <w:color w:val="000000"/>
              </w:rPr>
            </w:pPr>
            <w:r w:rsidRPr="00F81133">
              <w:rPr>
                <w:rFonts w:ascii="Calibri" w:hAnsi="Calibri" w:cs="Calibri"/>
                <w:b/>
                <w:bCs/>
                <w:color w:val="000000"/>
              </w:rPr>
              <w:t>Typ aplikácie</w:t>
            </w:r>
          </w:p>
        </w:tc>
        <w:tc>
          <w:tcPr>
            <w:tcW w:w="1585" w:type="dxa"/>
            <w:hideMark/>
          </w:tcPr>
          <w:p w14:paraId="23432C87" w14:textId="77777777" w:rsidR="0090201F" w:rsidRPr="00F81133" w:rsidRDefault="0090201F" w:rsidP="00EC1750">
            <w:pPr>
              <w:cnfStyle w:val="100000000000" w:firstRow="1" w:lastRow="0" w:firstColumn="0" w:lastColumn="0" w:oddVBand="0" w:evenVBand="0" w:oddHBand="0" w:evenHBand="0" w:firstRowFirstColumn="0" w:firstRowLastColumn="0" w:lastRowFirstColumn="0" w:lastRowLastColumn="0"/>
              <w:rPr>
                <w:rFonts w:ascii="Calibri" w:hAnsi="Calibri" w:cs="Calibri"/>
                <w:b/>
                <w:bCs/>
                <w:color w:val="000000"/>
              </w:rPr>
            </w:pPr>
            <w:r w:rsidRPr="00F81133">
              <w:rPr>
                <w:rFonts w:ascii="Calibri" w:hAnsi="Calibri" w:cs="Calibri"/>
                <w:b/>
                <w:bCs/>
                <w:color w:val="000000"/>
              </w:rPr>
              <w:t>Web server</w:t>
            </w:r>
          </w:p>
        </w:tc>
        <w:tc>
          <w:tcPr>
            <w:tcW w:w="2023" w:type="dxa"/>
            <w:hideMark/>
          </w:tcPr>
          <w:p w14:paraId="63100557" w14:textId="77777777" w:rsidR="0090201F" w:rsidRPr="00F81133" w:rsidRDefault="0090201F" w:rsidP="00EC1750">
            <w:pPr>
              <w:cnfStyle w:val="100000000000" w:firstRow="1" w:lastRow="0" w:firstColumn="0" w:lastColumn="0" w:oddVBand="0" w:evenVBand="0" w:oddHBand="0" w:evenHBand="0" w:firstRowFirstColumn="0" w:firstRowLastColumn="0" w:lastRowFirstColumn="0" w:lastRowLastColumn="0"/>
              <w:rPr>
                <w:rFonts w:ascii="Calibri" w:hAnsi="Calibri" w:cs="Calibri"/>
                <w:b/>
                <w:bCs/>
                <w:color w:val="000000"/>
              </w:rPr>
            </w:pPr>
            <w:r w:rsidRPr="00F81133">
              <w:rPr>
                <w:rFonts w:ascii="Calibri" w:hAnsi="Calibri" w:cs="Calibri"/>
                <w:b/>
                <w:bCs/>
                <w:color w:val="000000"/>
              </w:rPr>
              <w:t>Úložisko</w:t>
            </w:r>
          </w:p>
        </w:tc>
        <w:tc>
          <w:tcPr>
            <w:tcW w:w="1242" w:type="dxa"/>
            <w:hideMark/>
          </w:tcPr>
          <w:p w14:paraId="78A9D3B0" w14:textId="77777777" w:rsidR="0090201F" w:rsidRPr="00F81133" w:rsidRDefault="0090201F" w:rsidP="00EC1750">
            <w:pPr>
              <w:cnfStyle w:val="100000000000" w:firstRow="1" w:lastRow="0" w:firstColumn="0" w:lastColumn="0" w:oddVBand="0" w:evenVBand="0" w:oddHBand="0" w:evenHBand="0" w:firstRowFirstColumn="0" w:firstRowLastColumn="0" w:lastRowFirstColumn="0" w:lastRowLastColumn="0"/>
              <w:rPr>
                <w:rFonts w:ascii="Calibri" w:hAnsi="Calibri" w:cs="Calibri"/>
                <w:b/>
                <w:bCs/>
                <w:color w:val="000000"/>
              </w:rPr>
            </w:pPr>
            <w:r w:rsidRPr="00F81133">
              <w:rPr>
                <w:rFonts w:ascii="Calibri" w:hAnsi="Calibri" w:cs="Calibri"/>
                <w:b/>
                <w:bCs/>
                <w:color w:val="000000"/>
              </w:rPr>
              <w:t>Publikácia</w:t>
            </w:r>
            <w:r w:rsidRPr="00F81133">
              <w:rPr>
                <w:rFonts w:ascii="Calibri" w:hAnsi="Calibri" w:cs="Calibri"/>
                <w:b/>
                <w:bCs/>
                <w:color w:val="000000"/>
              </w:rPr>
              <w:br/>
              <w:t>internet</w:t>
            </w:r>
          </w:p>
        </w:tc>
        <w:tc>
          <w:tcPr>
            <w:tcW w:w="3402" w:type="dxa"/>
            <w:hideMark/>
          </w:tcPr>
          <w:p w14:paraId="262AF529" w14:textId="77777777" w:rsidR="0090201F" w:rsidRPr="00F81133" w:rsidRDefault="0090201F" w:rsidP="00EC1750">
            <w:pPr>
              <w:cnfStyle w:val="100000000000" w:firstRow="1" w:lastRow="0" w:firstColumn="0" w:lastColumn="0" w:oddVBand="0" w:evenVBand="0" w:oddHBand="0" w:evenHBand="0" w:firstRowFirstColumn="0" w:firstRowLastColumn="0" w:lastRowFirstColumn="0" w:lastRowLastColumn="0"/>
              <w:rPr>
                <w:rFonts w:ascii="Calibri" w:hAnsi="Calibri" w:cs="Calibri"/>
                <w:b/>
                <w:bCs/>
                <w:color w:val="000000"/>
              </w:rPr>
            </w:pPr>
            <w:r w:rsidRPr="00F81133">
              <w:rPr>
                <w:rFonts w:ascii="Calibri" w:hAnsi="Calibri" w:cs="Calibri"/>
                <w:b/>
                <w:bCs/>
                <w:color w:val="000000"/>
              </w:rPr>
              <w:t>Charakteristika systému</w:t>
            </w:r>
          </w:p>
        </w:tc>
      </w:tr>
      <w:tr w:rsidR="0090201F" w:rsidRPr="00F81133" w14:paraId="61C438BC" w14:textId="77777777" w:rsidTr="00EC1750">
        <w:trPr>
          <w:cnfStyle w:val="000000100000" w:firstRow="0" w:lastRow="0" w:firstColumn="0" w:lastColumn="0" w:oddVBand="0" w:evenVBand="0" w:oddHBand="1" w:evenHBand="0"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2318" w:type="dxa"/>
            <w:hideMark/>
          </w:tcPr>
          <w:p w14:paraId="37BE5640" w14:textId="77777777" w:rsidR="0090201F" w:rsidRPr="00F81133" w:rsidRDefault="0090201F" w:rsidP="00EC1750">
            <w:pPr>
              <w:rPr>
                <w:rFonts w:ascii="Calibri" w:hAnsi="Calibri" w:cs="Calibri"/>
                <w:b/>
                <w:bCs/>
                <w:color w:val="000000"/>
              </w:rPr>
            </w:pPr>
            <w:r w:rsidRPr="00F81133">
              <w:rPr>
                <w:rFonts w:ascii="Calibri" w:hAnsi="Calibri" w:cs="Calibri"/>
                <w:b/>
                <w:bCs/>
                <w:color w:val="000000"/>
              </w:rPr>
              <w:t>Systémy správy katastra nehnuteľností</w:t>
            </w:r>
          </w:p>
        </w:tc>
        <w:tc>
          <w:tcPr>
            <w:tcW w:w="2130" w:type="dxa"/>
            <w:hideMark/>
          </w:tcPr>
          <w:p w14:paraId="1BFFB888"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rPr>
            </w:pPr>
          </w:p>
        </w:tc>
        <w:tc>
          <w:tcPr>
            <w:tcW w:w="1860" w:type="dxa"/>
            <w:hideMark/>
          </w:tcPr>
          <w:p w14:paraId="3C5706BC"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sz w:val="20"/>
                <w:szCs w:val="20"/>
              </w:rPr>
            </w:pPr>
          </w:p>
        </w:tc>
        <w:tc>
          <w:tcPr>
            <w:tcW w:w="1585" w:type="dxa"/>
            <w:hideMark/>
          </w:tcPr>
          <w:p w14:paraId="71AA1F27"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sz w:val="20"/>
                <w:szCs w:val="20"/>
              </w:rPr>
            </w:pPr>
          </w:p>
        </w:tc>
        <w:tc>
          <w:tcPr>
            <w:tcW w:w="2023" w:type="dxa"/>
            <w:hideMark/>
          </w:tcPr>
          <w:p w14:paraId="267A189A"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sz w:val="20"/>
                <w:szCs w:val="20"/>
              </w:rPr>
            </w:pPr>
          </w:p>
        </w:tc>
        <w:tc>
          <w:tcPr>
            <w:tcW w:w="1242" w:type="dxa"/>
            <w:hideMark/>
          </w:tcPr>
          <w:p w14:paraId="350E821F"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sz w:val="20"/>
                <w:szCs w:val="20"/>
              </w:rPr>
            </w:pPr>
          </w:p>
        </w:tc>
        <w:tc>
          <w:tcPr>
            <w:tcW w:w="3402" w:type="dxa"/>
            <w:hideMark/>
          </w:tcPr>
          <w:p w14:paraId="08A29F41"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75 pracovísk KO OÚ (2x VÚK, 73x ostatné), kópie údajov ÚGKK, VÚGK, GKÚ</w:t>
            </w:r>
          </w:p>
        </w:tc>
      </w:tr>
      <w:tr w:rsidR="0090201F" w:rsidRPr="00F81133" w14:paraId="4F234518" w14:textId="77777777" w:rsidTr="00EC1750">
        <w:trPr>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14:paraId="3FC16002" w14:textId="77777777" w:rsidR="0090201F" w:rsidRPr="00F81133" w:rsidRDefault="0090201F" w:rsidP="00EC1750">
            <w:pPr>
              <w:rPr>
                <w:rFonts w:ascii="Calibri" w:hAnsi="Calibri" w:cs="Calibri"/>
                <w:color w:val="000000"/>
              </w:rPr>
            </w:pPr>
          </w:p>
        </w:tc>
        <w:tc>
          <w:tcPr>
            <w:tcW w:w="2130" w:type="dxa"/>
            <w:hideMark/>
          </w:tcPr>
          <w:p w14:paraId="788D1327"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WISKN</w:t>
            </w:r>
          </w:p>
        </w:tc>
        <w:tc>
          <w:tcPr>
            <w:tcW w:w="1860" w:type="dxa"/>
            <w:hideMark/>
          </w:tcPr>
          <w:p w14:paraId="5724A49F"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Desktop aplikácia</w:t>
            </w:r>
          </w:p>
        </w:tc>
        <w:tc>
          <w:tcPr>
            <w:tcW w:w="1585" w:type="dxa"/>
            <w:hideMark/>
          </w:tcPr>
          <w:p w14:paraId="33CC3F81"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2023" w:type="dxa"/>
            <w:hideMark/>
          </w:tcPr>
          <w:p w14:paraId="3DAD063D"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.dbf súbory</w:t>
            </w:r>
          </w:p>
        </w:tc>
        <w:tc>
          <w:tcPr>
            <w:tcW w:w="1242" w:type="dxa"/>
            <w:hideMark/>
          </w:tcPr>
          <w:p w14:paraId="31D52BDA"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14:paraId="5A000DEE"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r>
      <w:tr w:rsidR="0090201F" w:rsidRPr="00F81133" w14:paraId="776FA4D2" w14:textId="77777777" w:rsidTr="00EC175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14:paraId="171E7733" w14:textId="77777777" w:rsidR="0090201F" w:rsidRPr="00F81133" w:rsidRDefault="0090201F" w:rsidP="00EC1750">
            <w:pPr>
              <w:rPr>
                <w:sz w:val="20"/>
                <w:szCs w:val="20"/>
              </w:rPr>
            </w:pPr>
          </w:p>
        </w:tc>
        <w:tc>
          <w:tcPr>
            <w:tcW w:w="2130" w:type="dxa"/>
            <w:hideMark/>
          </w:tcPr>
          <w:p w14:paraId="06CF8BF7"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WRKN</w:t>
            </w:r>
          </w:p>
        </w:tc>
        <w:tc>
          <w:tcPr>
            <w:tcW w:w="1860" w:type="dxa"/>
            <w:hideMark/>
          </w:tcPr>
          <w:p w14:paraId="63392B31"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Desktop aplikácia</w:t>
            </w:r>
          </w:p>
        </w:tc>
        <w:tc>
          <w:tcPr>
            <w:tcW w:w="1585" w:type="dxa"/>
            <w:hideMark/>
          </w:tcPr>
          <w:p w14:paraId="233AD3F0"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2023" w:type="dxa"/>
            <w:hideMark/>
          </w:tcPr>
          <w:p w14:paraId="22E16F90"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MS SQL Server</w:t>
            </w:r>
          </w:p>
        </w:tc>
        <w:tc>
          <w:tcPr>
            <w:tcW w:w="1242" w:type="dxa"/>
            <w:hideMark/>
          </w:tcPr>
          <w:p w14:paraId="3D81A4D4"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14:paraId="319D37BA"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r>
      <w:tr w:rsidR="0090201F" w:rsidRPr="00F81133" w14:paraId="65B67CB0" w14:textId="77777777" w:rsidTr="00EC1750">
        <w:trPr>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14:paraId="11130CB8" w14:textId="77777777" w:rsidR="0090201F" w:rsidRPr="00F81133" w:rsidRDefault="0090201F" w:rsidP="00EC1750">
            <w:pPr>
              <w:rPr>
                <w:sz w:val="20"/>
                <w:szCs w:val="20"/>
              </w:rPr>
            </w:pPr>
          </w:p>
        </w:tc>
        <w:tc>
          <w:tcPr>
            <w:tcW w:w="2130" w:type="dxa"/>
            <w:hideMark/>
          </w:tcPr>
          <w:p w14:paraId="22DBAF36"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SKM/Kokeš</w:t>
            </w:r>
          </w:p>
        </w:tc>
        <w:tc>
          <w:tcPr>
            <w:tcW w:w="1860" w:type="dxa"/>
            <w:hideMark/>
          </w:tcPr>
          <w:p w14:paraId="60DD5F37"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Desktop aplikácia</w:t>
            </w:r>
          </w:p>
        </w:tc>
        <w:tc>
          <w:tcPr>
            <w:tcW w:w="1585" w:type="dxa"/>
            <w:hideMark/>
          </w:tcPr>
          <w:p w14:paraId="279AAE74"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2023" w:type="dxa"/>
            <w:hideMark/>
          </w:tcPr>
          <w:p w14:paraId="74235A13"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.vgi súbory</w:t>
            </w:r>
          </w:p>
        </w:tc>
        <w:tc>
          <w:tcPr>
            <w:tcW w:w="1242" w:type="dxa"/>
            <w:hideMark/>
          </w:tcPr>
          <w:p w14:paraId="0B43851D"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14:paraId="385666E7"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r>
      <w:tr w:rsidR="0090201F" w:rsidRPr="00F81133" w14:paraId="6139F5E5" w14:textId="77777777" w:rsidTr="00EC1750">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2318" w:type="dxa"/>
            <w:hideMark/>
          </w:tcPr>
          <w:p w14:paraId="24DA64CC" w14:textId="77777777" w:rsidR="0090201F" w:rsidRPr="00F81133" w:rsidRDefault="0090201F" w:rsidP="00EC1750">
            <w:pPr>
              <w:rPr>
                <w:sz w:val="20"/>
                <w:szCs w:val="20"/>
              </w:rPr>
            </w:pPr>
          </w:p>
        </w:tc>
        <w:tc>
          <w:tcPr>
            <w:tcW w:w="2130" w:type="dxa"/>
            <w:hideMark/>
          </w:tcPr>
          <w:p w14:paraId="6959BF6C"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VÚK</w:t>
            </w:r>
          </w:p>
        </w:tc>
        <w:tc>
          <w:tcPr>
            <w:tcW w:w="1860" w:type="dxa"/>
            <w:hideMark/>
          </w:tcPr>
          <w:p w14:paraId="33117FDB"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Desktop aplikácia</w:t>
            </w:r>
          </w:p>
        </w:tc>
        <w:tc>
          <w:tcPr>
            <w:tcW w:w="1585" w:type="dxa"/>
            <w:hideMark/>
          </w:tcPr>
          <w:p w14:paraId="4162C46F"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2023" w:type="dxa"/>
            <w:hideMark/>
          </w:tcPr>
          <w:p w14:paraId="0516A1EE"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14:paraId="504EE580"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14:paraId="7DC7489F"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Novšia verzia katastrálneho systému 2 lokality Pezinok, Galanta</w:t>
            </w:r>
          </w:p>
        </w:tc>
      </w:tr>
      <w:tr w:rsidR="0090201F" w:rsidRPr="00F81133" w14:paraId="62B446FC" w14:textId="77777777" w:rsidTr="00EC1750">
        <w:trPr>
          <w:trHeight w:val="580"/>
        </w:trPr>
        <w:tc>
          <w:tcPr>
            <w:cnfStyle w:val="001000000000" w:firstRow="0" w:lastRow="0" w:firstColumn="1" w:lastColumn="0" w:oddVBand="0" w:evenVBand="0" w:oddHBand="0" w:evenHBand="0" w:firstRowFirstColumn="0" w:firstRowLastColumn="0" w:lastRowFirstColumn="0" w:lastRowLastColumn="0"/>
            <w:tcW w:w="2318" w:type="dxa"/>
            <w:hideMark/>
          </w:tcPr>
          <w:p w14:paraId="079B2F08" w14:textId="77777777" w:rsidR="0090201F" w:rsidRPr="00F81133" w:rsidRDefault="0090201F" w:rsidP="00EC1750">
            <w:pPr>
              <w:rPr>
                <w:rFonts w:ascii="Calibri" w:hAnsi="Calibri" w:cs="Calibri"/>
                <w:b/>
                <w:bCs/>
                <w:color w:val="000000"/>
              </w:rPr>
            </w:pPr>
            <w:r w:rsidRPr="00F81133">
              <w:rPr>
                <w:rFonts w:ascii="Calibri" w:hAnsi="Calibri" w:cs="Calibri"/>
                <w:b/>
                <w:bCs/>
                <w:color w:val="000000"/>
              </w:rPr>
              <w:t>Staršie katastrálne portály</w:t>
            </w:r>
          </w:p>
        </w:tc>
        <w:tc>
          <w:tcPr>
            <w:tcW w:w="2130" w:type="dxa"/>
            <w:hideMark/>
          </w:tcPr>
          <w:p w14:paraId="6767FB67"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rPr>
            </w:pPr>
          </w:p>
        </w:tc>
        <w:tc>
          <w:tcPr>
            <w:tcW w:w="1860" w:type="dxa"/>
            <w:hideMark/>
          </w:tcPr>
          <w:p w14:paraId="1B2492C9"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1585" w:type="dxa"/>
            <w:hideMark/>
          </w:tcPr>
          <w:p w14:paraId="651FDFDD"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2023" w:type="dxa"/>
            <w:hideMark/>
          </w:tcPr>
          <w:p w14:paraId="12DC1FFE"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1242" w:type="dxa"/>
            <w:hideMark/>
          </w:tcPr>
          <w:p w14:paraId="21C40CAC"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3402" w:type="dxa"/>
            <w:hideMark/>
          </w:tcPr>
          <w:p w14:paraId="7926DB34"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r>
      <w:tr w:rsidR="0090201F" w:rsidRPr="00F81133" w14:paraId="234AC713" w14:textId="77777777" w:rsidTr="00EC175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14:paraId="39141D5F" w14:textId="77777777" w:rsidR="0090201F" w:rsidRPr="00F81133" w:rsidRDefault="0090201F" w:rsidP="00EC1750">
            <w:pPr>
              <w:rPr>
                <w:sz w:val="20"/>
                <w:szCs w:val="20"/>
              </w:rPr>
            </w:pPr>
          </w:p>
        </w:tc>
        <w:tc>
          <w:tcPr>
            <w:tcW w:w="2130" w:type="dxa"/>
            <w:hideMark/>
          </w:tcPr>
          <w:p w14:paraId="53B78799"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Katasterportal</w:t>
            </w:r>
          </w:p>
        </w:tc>
        <w:tc>
          <w:tcPr>
            <w:tcW w:w="1860" w:type="dxa"/>
            <w:hideMark/>
          </w:tcPr>
          <w:p w14:paraId="42D9DA5D"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Webový portál</w:t>
            </w:r>
          </w:p>
        </w:tc>
        <w:tc>
          <w:tcPr>
            <w:tcW w:w="1585" w:type="dxa"/>
            <w:hideMark/>
          </w:tcPr>
          <w:p w14:paraId="3A9AFD33"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WebAS</w:t>
            </w:r>
          </w:p>
        </w:tc>
        <w:tc>
          <w:tcPr>
            <w:tcW w:w="2023" w:type="dxa"/>
            <w:hideMark/>
          </w:tcPr>
          <w:p w14:paraId="66F05814"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14:paraId="2D6FED34"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Ano</w:t>
            </w:r>
          </w:p>
        </w:tc>
        <w:tc>
          <w:tcPr>
            <w:tcW w:w="3402" w:type="dxa"/>
            <w:hideMark/>
          </w:tcPr>
          <w:p w14:paraId="39EBB9FC"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Postavené na Oracle technológiách</w:t>
            </w:r>
          </w:p>
        </w:tc>
      </w:tr>
      <w:tr w:rsidR="0090201F" w:rsidRPr="00F81133" w14:paraId="043C1138" w14:textId="77777777" w:rsidTr="00EC1750">
        <w:trPr>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14:paraId="06C3E52B" w14:textId="77777777" w:rsidR="0090201F" w:rsidRPr="00F81133" w:rsidRDefault="0090201F" w:rsidP="00EC1750">
            <w:pPr>
              <w:rPr>
                <w:rFonts w:ascii="Calibri" w:hAnsi="Calibri" w:cs="Calibri"/>
                <w:color w:val="000000"/>
              </w:rPr>
            </w:pPr>
          </w:p>
        </w:tc>
        <w:tc>
          <w:tcPr>
            <w:tcW w:w="2130" w:type="dxa"/>
            <w:hideMark/>
          </w:tcPr>
          <w:p w14:paraId="243B5E1E"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Cica</w:t>
            </w:r>
          </w:p>
        </w:tc>
        <w:tc>
          <w:tcPr>
            <w:tcW w:w="1860" w:type="dxa"/>
            <w:hideMark/>
          </w:tcPr>
          <w:p w14:paraId="149660EB"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Webový portál</w:t>
            </w:r>
          </w:p>
        </w:tc>
        <w:tc>
          <w:tcPr>
            <w:tcW w:w="1585" w:type="dxa"/>
            <w:hideMark/>
          </w:tcPr>
          <w:p w14:paraId="6810DDCD"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IIS</w:t>
            </w:r>
          </w:p>
        </w:tc>
        <w:tc>
          <w:tcPr>
            <w:tcW w:w="2023" w:type="dxa"/>
            <w:hideMark/>
          </w:tcPr>
          <w:p w14:paraId="6A19F7C8"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 MS SQL</w:t>
            </w:r>
          </w:p>
        </w:tc>
        <w:tc>
          <w:tcPr>
            <w:tcW w:w="1242" w:type="dxa"/>
            <w:hideMark/>
          </w:tcPr>
          <w:p w14:paraId="0143AC98"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Ano</w:t>
            </w:r>
          </w:p>
        </w:tc>
        <w:tc>
          <w:tcPr>
            <w:tcW w:w="3402" w:type="dxa"/>
            <w:hideMark/>
          </w:tcPr>
          <w:p w14:paraId="1C40FD24"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IIS, Aspx stránky</w:t>
            </w:r>
          </w:p>
        </w:tc>
      </w:tr>
      <w:tr w:rsidR="0090201F" w:rsidRPr="00F81133" w14:paraId="25249D3A" w14:textId="77777777" w:rsidTr="00EC1750">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2318" w:type="dxa"/>
            <w:hideMark/>
          </w:tcPr>
          <w:p w14:paraId="0F6D46BC" w14:textId="77777777" w:rsidR="0090201F" w:rsidRPr="00F81133" w:rsidRDefault="0090201F" w:rsidP="00EC1750">
            <w:pPr>
              <w:rPr>
                <w:rFonts w:ascii="Calibri" w:hAnsi="Calibri" w:cs="Calibri"/>
                <w:b/>
                <w:bCs/>
                <w:color w:val="000000"/>
              </w:rPr>
            </w:pPr>
            <w:r w:rsidRPr="00F81133">
              <w:rPr>
                <w:rFonts w:ascii="Calibri" w:hAnsi="Calibri" w:cs="Calibri"/>
                <w:b/>
                <w:bCs/>
                <w:color w:val="000000"/>
              </w:rPr>
              <w:t>Nový katastrálny portál ESKN</w:t>
            </w:r>
          </w:p>
        </w:tc>
        <w:tc>
          <w:tcPr>
            <w:tcW w:w="2130" w:type="dxa"/>
            <w:hideMark/>
          </w:tcPr>
          <w:p w14:paraId="6E3F4AA9"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rPr>
            </w:pPr>
          </w:p>
        </w:tc>
        <w:tc>
          <w:tcPr>
            <w:tcW w:w="1860" w:type="dxa"/>
            <w:hideMark/>
          </w:tcPr>
          <w:p w14:paraId="0D202BF9"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sz w:val="20"/>
                <w:szCs w:val="20"/>
              </w:rPr>
            </w:pPr>
          </w:p>
        </w:tc>
        <w:tc>
          <w:tcPr>
            <w:tcW w:w="1585" w:type="dxa"/>
            <w:hideMark/>
          </w:tcPr>
          <w:p w14:paraId="2643A0FD"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sz w:val="20"/>
                <w:szCs w:val="20"/>
              </w:rPr>
            </w:pPr>
          </w:p>
        </w:tc>
        <w:tc>
          <w:tcPr>
            <w:tcW w:w="2023" w:type="dxa"/>
            <w:hideMark/>
          </w:tcPr>
          <w:p w14:paraId="0B83BFDD"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sz w:val="20"/>
                <w:szCs w:val="20"/>
              </w:rPr>
            </w:pPr>
          </w:p>
        </w:tc>
        <w:tc>
          <w:tcPr>
            <w:tcW w:w="1242" w:type="dxa"/>
            <w:hideMark/>
          </w:tcPr>
          <w:p w14:paraId="58642C5E"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sz w:val="20"/>
                <w:szCs w:val="20"/>
              </w:rPr>
            </w:pPr>
          </w:p>
        </w:tc>
        <w:tc>
          <w:tcPr>
            <w:tcW w:w="3402" w:type="dxa"/>
            <w:hideMark/>
          </w:tcPr>
          <w:p w14:paraId="1606FD00"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Prešiel CSIRT testami; 3 prostredia</w:t>
            </w:r>
          </w:p>
        </w:tc>
      </w:tr>
      <w:tr w:rsidR="0090201F" w:rsidRPr="00F81133" w14:paraId="5EB11611" w14:textId="77777777" w:rsidTr="00EC1750">
        <w:trPr>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14:paraId="08B084B4" w14:textId="77777777" w:rsidR="0090201F" w:rsidRPr="00F81133" w:rsidRDefault="0090201F" w:rsidP="00EC1750">
            <w:pPr>
              <w:rPr>
                <w:rFonts w:ascii="Calibri" w:hAnsi="Calibri" w:cs="Calibri"/>
                <w:color w:val="000000"/>
              </w:rPr>
            </w:pPr>
          </w:p>
        </w:tc>
        <w:tc>
          <w:tcPr>
            <w:tcW w:w="2130" w:type="dxa"/>
            <w:hideMark/>
          </w:tcPr>
          <w:p w14:paraId="76DF9D91"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eskn-portal</w:t>
            </w:r>
          </w:p>
        </w:tc>
        <w:tc>
          <w:tcPr>
            <w:tcW w:w="1860" w:type="dxa"/>
            <w:hideMark/>
          </w:tcPr>
          <w:p w14:paraId="7BACBC02"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Webový portál</w:t>
            </w:r>
          </w:p>
        </w:tc>
        <w:tc>
          <w:tcPr>
            <w:tcW w:w="1585" w:type="dxa"/>
            <w:hideMark/>
          </w:tcPr>
          <w:p w14:paraId="2CB58E24"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WebLogic</w:t>
            </w:r>
          </w:p>
        </w:tc>
        <w:tc>
          <w:tcPr>
            <w:tcW w:w="2023" w:type="dxa"/>
            <w:hideMark/>
          </w:tcPr>
          <w:p w14:paraId="4C1AC6D5"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14:paraId="3A4AA55B"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Ano</w:t>
            </w:r>
          </w:p>
        </w:tc>
        <w:tc>
          <w:tcPr>
            <w:tcW w:w="3402" w:type="dxa"/>
            <w:hideMark/>
          </w:tcPr>
          <w:p w14:paraId="5CB674F0"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Weblogic</w:t>
            </w:r>
          </w:p>
        </w:tc>
      </w:tr>
      <w:tr w:rsidR="0090201F" w:rsidRPr="00F81133" w14:paraId="4A89A2AB" w14:textId="77777777" w:rsidTr="00EC175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14:paraId="4AA8862F" w14:textId="77777777" w:rsidR="0090201F" w:rsidRPr="00F81133" w:rsidRDefault="0090201F" w:rsidP="00EC1750">
            <w:pPr>
              <w:rPr>
                <w:rFonts w:ascii="Calibri" w:hAnsi="Calibri" w:cs="Calibri"/>
                <w:color w:val="000000"/>
              </w:rPr>
            </w:pPr>
          </w:p>
        </w:tc>
        <w:tc>
          <w:tcPr>
            <w:tcW w:w="2130" w:type="dxa"/>
            <w:hideMark/>
          </w:tcPr>
          <w:p w14:paraId="3E308427"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Portal</w:t>
            </w:r>
          </w:p>
        </w:tc>
        <w:tc>
          <w:tcPr>
            <w:tcW w:w="1860" w:type="dxa"/>
            <w:hideMark/>
          </w:tcPr>
          <w:p w14:paraId="664AA628"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Webový portál</w:t>
            </w:r>
          </w:p>
        </w:tc>
        <w:tc>
          <w:tcPr>
            <w:tcW w:w="1585" w:type="dxa"/>
            <w:hideMark/>
          </w:tcPr>
          <w:p w14:paraId="58D52C23"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IIS</w:t>
            </w:r>
          </w:p>
        </w:tc>
        <w:tc>
          <w:tcPr>
            <w:tcW w:w="2023" w:type="dxa"/>
            <w:hideMark/>
          </w:tcPr>
          <w:p w14:paraId="050B323B"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14:paraId="1992AA0C"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Ano</w:t>
            </w:r>
          </w:p>
        </w:tc>
        <w:tc>
          <w:tcPr>
            <w:tcW w:w="3402" w:type="dxa"/>
            <w:hideMark/>
          </w:tcPr>
          <w:p w14:paraId="2A925312"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MS IIS</w:t>
            </w:r>
          </w:p>
        </w:tc>
      </w:tr>
      <w:tr w:rsidR="0090201F" w:rsidRPr="00F81133" w14:paraId="60D0FF41" w14:textId="77777777" w:rsidTr="00EC1750">
        <w:trPr>
          <w:trHeight w:val="580"/>
        </w:trPr>
        <w:tc>
          <w:tcPr>
            <w:cnfStyle w:val="001000000000" w:firstRow="0" w:lastRow="0" w:firstColumn="1" w:lastColumn="0" w:oddVBand="0" w:evenVBand="0" w:oddHBand="0" w:evenHBand="0" w:firstRowFirstColumn="0" w:firstRowLastColumn="0" w:lastRowFirstColumn="0" w:lastRowLastColumn="0"/>
            <w:tcW w:w="2318" w:type="dxa"/>
            <w:hideMark/>
          </w:tcPr>
          <w:p w14:paraId="1D325EC1" w14:textId="77777777" w:rsidR="0090201F" w:rsidRPr="00F81133" w:rsidRDefault="0090201F" w:rsidP="00EC1750">
            <w:pPr>
              <w:rPr>
                <w:rFonts w:ascii="Calibri" w:hAnsi="Calibri" w:cs="Calibri"/>
                <w:color w:val="000000"/>
              </w:rPr>
            </w:pPr>
          </w:p>
        </w:tc>
        <w:tc>
          <w:tcPr>
            <w:tcW w:w="2130" w:type="dxa"/>
            <w:hideMark/>
          </w:tcPr>
          <w:p w14:paraId="3069C36B"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GisPortal</w:t>
            </w:r>
          </w:p>
        </w:tc>
        <w:tc>
          <w:tcPr>
            <w:tcW w:w="1860" w:type="dxa"/>
            <w:hideMark/>
          </w:tcPr>
          <w:p w14:paraId="647AA747"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Webová aplikácia</w:t>
            </w:r>
          </w:p>
        </w:tc>
        <w:tc>
          <w:tcPr>
            <w:tcW w:w="1585" w:type="dxa"/>
            <w:hideMark/>
          </w:tcPr>
          <w:p w14:paraId="50702C9A"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IIS</w:t>
            </w:r>
          </w:p>
        </w:tc>
        <w:tc>
          <w:tcPr>
            <w:tcW w:w="2023" w:type="dxa"/>
            <w:hideMark/>
          </w:tcPr>
          <w:p w14:paraId="7A6BF9AA"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14:paraId="1B55FA47"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Ano</w:t>
            </w:r>
          </w:p>
        </w:tc>
        <w:tc>
          <w:tcPr>
            <w:tcW w:w="3402" w:type="dxa"/>
            <w:hideMark/>
          </w:tcPr>
          <w:p w14:paraId="4C6F31A9"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MS IIS</w:t>
            </w:r>
          </w:p>
        </w:tc>
      </w:tr>
      <w:tr w:rsidR="0090201F" w:rsidRPr="00F81133" w14:paraId="497EB4D3" w14:textId="77777777" w:rsidTr="00EC1750">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2318" w:type="dxa"/>
            <w:hideMark/>
          </w:tcPr>
          <w:p w14:paraId="4CDD38CE" w14:textId="77777777" w:rsidR="0090201F" w:rsidRPr="00F81133" w:rsidRDefault="0090201F" w:rsidP="00EC1750">
            <w:pPr>
              <w:rPr>
                <w:rFonts w:ascii="Calibri" w:hAnsi="Calibri" w:cs="Calibri"/>
                <w:color w:val="000000"/>
              </w:rPr>
            </w:pPr>
          </w:p>
        </w:tc>
        <w:tc>
          <w:tcPr>
            <w:tcW w:w="2130" w:type="dxa"/>
            <w:hideMark/>
          </w:tcPr>
          <w:p w14:paraId="5DD908A8"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Správa používateľov</w:t>
            </w:r>
          </w:p>
        </w:tc>
        <w:tc>
          <w:tcPr>
            <w:tcW w:w="1860" w:type="dxa"/>
            <w:hideMark/>
          </w:tcPr>
          <w:p w14:paraId="6A2DFC5B"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Webová aplikácia</w:t>
            </w:r>
          </w:p>
        </w:tc>
        <w:tc>
          <w:tcPr>
            <w:tcW w:w="1585" w:type="dxa"/>
            <w:hideMark/>
          </w:tcPr>
          <w:p w14:paraId="01371B69"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IIS</w:t>
            </w:r>
          </w:p>
        </w:tc>
        <w:tc>
          <w:tcPr>
            <w:tcW w:w="2023" w:type="dxa"/>
            <w:hideMark/>
          </w:tcPr>
          <w:p w14:paraId="3A233149"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14:paraId="73268274"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Ano</w:t>
            </w:r>
          </w:p>
        </w:tc>
        <w:tc>
          <w:tcPr>
            <w:tcW w:w="3402" w:type="dxa"/>
            <w:hideMark/>
          </w:tcPr>
          <w:p w14:paraId="276785A4"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MS IIS</w:t>
            </w:r>
          </w:p>
        </w:tc>
      </w:tr>
      <w:tr w:rsidR="0090201F" w:rsidRPr="00F81133" w14:paraId="112AE799" w14:textId="77777777" w:rsidTr="00EC1750">
        <w:trPr>
          <w:trHeight w:val="580"/>
        </w:trPr>
        <w:tc>
          <w:tcPr>
            <w:cnfStyle w:val="001000000000" w:firstRow="0" w:lastRow="0" w:firstColumn="1" w:lastColumn="0" w:oddVBand="0" w:evenVBand="0" w:oddHBand="0" w:evenHBand="0" w:firstRowFirstColumn="0" w:firstRowLastColumn="0" w:lastRowFirstColumn="0" w:lastRowLastColumn="0"/>
            <w:tcW w:w="2318" w:type="dxa"/>
            <w:hideMark/>
          </w:tcPr>
          <w:p w14:paraId="1CEBF119" w14:textId="77777777" w:rsidR="0090201F" w:rsidRPr="00F81133" w:rsidRDefault="0090201F" w:rsidP="00EC1750">
            <w:pPr>
              <w:rPr>
                <w:rFonts w:ascii="Calibri" w:hAnsi="Calibri" w:cs="Calibri"/>
                <w:color w:val="000000"/>
              </w:rPr>
            </w:pPr>
          </w:p>
        </w:tc>
        <w:tc>
          <w:tcPr>
            <w:tcW w:w="2130" w:type="dxa"/>
            <w:hideMark/>
          </w:tcPr>
          <w:p w14:paraId="228D1BE2"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Iom</w:t>
            </w:r>
          </w:p>
        </w:tc>
        <w:tc>
          <w:tcPr>
            <w:tcW w:w="1860" w:type="dxa"/>
            <w:hideMark/>
          </w:tcPr>
          <w:p w14:paraId="1A7371BD"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Webová aplikácia</w:t>
            </w:r>
          </w:p>
        </w:tc>
        <w:tc>
          <w:tcPr>
            <w:tcW w:w="1585" w:type="dxa"/>
            <w:hideMark/>
          </w:tcPr>
          <w:p w14:paraId="59DF21D2"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IIS</w:t>
            </w:r>
          </w:p>
        </w:tc>
        <w:tc>
          <w:tcPr>
            <w:tcW w:w="2023" w:type="dxa"/>
            <w:hideMark/>
          </w:tcPr>
          <w:p w14:paraId="60215E0A"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14:paraId="7B217CEC"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Ano</w:t>
            </w:r>
          </w:p>
        </w:tc>
        <w:tc>
          <w:tcPr>
            <w:tcW w:w="3402" w:type="dxa"/>
            <w:hideMark/>
          </w:tcPr>
          <w:p w14:paraId="4EC25B06"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MS IIS</w:t>
            </w:r>
          </w:p>
        </w:tc>
      </w:tr>
      <w:tr w:rsidR="0090201F" w:rsidRPr="00F81133" w14:paraId="23697C21" w14:textId="77777777" w:rsidTr="00EC1750">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2318" w:type="dxa"/>
            <w:hideMark/>
          </w:tcPr>
          <w:p w14:paraId="36039A12" w14:textId="77777777" w:rsidR="0090201F" w:rsidRPr="00F81133" w:rsidRDefault="0090201F" w:rsidP="00EC1750">
            <w:pPr>
              <w:rPr>
                <w:rFonts w:ascii="Calibri" w:hAnsi="Calibri" w:cs="Calibri"/>
                <w:color w:val="000000"/>
              </w:rPr>
            </w:pPr>
          </w:p>
        </w:tc>
        <w:tc>
          <w:tcPr>
            <w:tcW w:w="2130" w:type="dxa"/>
            <w:hideMark/>
          </w:tcPr>
          <w:p w14:paraId="433A74F0"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Nevizuálne rozhrania</w:t>
            </w:r>
          </w:p>
        </w:tc>
        <w:tc>
          <w:tcPr>
            <w:tcW w:w="1860" w:type="dxa"/>
            <w:hideMark/>
          </w:tcPr>
          <w:p w14:paraId="34A4F135"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Dátové služby</w:t>
            </w:r>
          </w:p>
        </w:tc>
        <w:tc>
          <w:tcPr>
            <w:tcW w:w="1585" w:type="dxa"/>
            <w:hideMark/>
          </w:tcPr>
          <w:p w14:paraId="36C645D0"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IIS</w:t>
            </w:r>
          </w:p>
        </w:tc>
        <w:tc>
          <w:tcPr>
            <w:tcW w:w="2023" w:type="dxa"/>
            <w:hideMark/>
          </w:tcPr>
          <w:p w14:paraId="6F7101F2"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14:paraId="5D648265"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Ano</w:t>
            </w:r>
          </w:p>
        </w:tc>
        <w:tc>
          <w:tcPr>
            <w:tcW w:w="3402" w:type="dxa"/>
            <w:hideMark/>
          </w:tcPr>
          <w:p w14:paraId="73EB42AA"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MS IIS</w:t>
            </w:r>
          </w:p>
        </w:tc>
      </w:tr>
      <w:tr w:rsidR="0090201F" w:rsidRPr="00F81133" w14:paraId="27481A2D" w14:textId="77777777" w:rsidTr="00EC1750">
        <w:trPr>
          <w:trHeight w:val="580"/>
        </w:trPr>
        <w:tc>
          <w:tcPr>
            <w:cnfStyle w:val="001000000000" w:firstRow="0" w:lastRow="0" w:firstColumn="1" w:lastColumn="0" w:oddVBand="0" w:evenVBand="0" w:oddHBand="0" w:evenHBand="0" w:firstRowFirstColumn="0" w:firstRowLastColumn="0" w:lastRowFirstColumn="0" w:lastRowLastColumn="0"/>
            <w:tcW w:w="2318" w:type="dxa"/>
            <w:hideMark/>
          </w:tcPr>
          <w:p w14:paraId="20CBC7F2" w14:textId="77777777" w:rsidR="0090201F" w:rsidRPr="00F81133" w:rsidRDefault="0090201F" w:rsidP="00EC1750">
            <w:pPr>
              <w:rPr>
                <w:rFonts w:ascii="Calibri" w:hAnsi="Calibri" w:cs="Calibri"/>
                <w:color w:val="000000"/>
              </w:rPr>
            </w:pPr>
          </w:p>
        </w:tc>
        <w:tc>
          <w:tcPr>
            <w:tcW w:w="2130" w:type="dxa"/>
            <w:hideMark/>
          </w:tcPr>
          <w:p w14:paraId="44C24D1B"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Metainformačný systém ESKN</w:t>
            </w:r>
          </w:p>
        </w:tc>
        <w:tc>
          <w:tcPr>
            <w:tcW w:w="1860" w:type="dxa"/>
            <w:hideMark/>
          </w:tcPr>
          <w:p w14:paraId="6D14D581"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Webová aplikácia</w:t>
            </w:r>
          </w:p>
        </w:tc>
        <w:tc>
          <w:tcPr>
            <w:tcW w:w="1585" w:type="dxa"/>
            <w:hideMark/>
          </w:tcPr>
          <w:p w14:paraId="534FA7C1"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IIS</w:t>
            </w:r>
          </w:p>
        </w:tc>
        <w:tc>
          <w:tcPr>
            <w:tcW w:w="2023" w:type="dxa"/>
            <w:hideMark/>
          </w:tcPr>
          <w:p w14:paraId="31E3748D"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14:paraId="7DFB0C1A"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Ano</w:t>
            </w:r>
          </w:p>
        </w:tc>
        <w:tc>
          <w:tcPr>
            <w:tcW w:w="3402" w:type="dxa"/>
            <w:hideMark/>
          </w:tcPr>
          <w:p w14:paraId="230C3B35"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MS IIS</w:t>
            </w:r>
          </w:p>
        </w:tc>
      </w:tr>
      <w:tr w:rsidR="0090201F" w:rsidRPr="00F81133" w14:paraId="233D27A5" w14:textId="77777777" w:rsidTr="00EC1750">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2318" w:type="dxa"/>
            <w:hideMark/>
          </w:tcPr>
          <w:p w14:paraId="1420F37D" w14:textId="77777777" w:rsidR="0090201F" w:rsidRPr="00F81133" w:rsidRDefault="0090201F" w:rsidP="00EC1750">
            <w:pPr>
              <w:rPr>
                <w:rFonts w:ascii="Calibri" w:hAnsi="Calibri" w:cs="Calibri"/>
                <w:b/>
                <w:bCs/>
                <w:color w:val="000000"/>
              </w:rPr>
            </w:pPr>
            <w:r w:rsidRPr="00F81133">
              <w:rPr>
                <w:rFonts w:ascii="Calibri" w:hAnsi="Calibri" w:cs="Calibri"/>
                <w:b/>
                <w:bCs/>
                <w:color w:val="000000"/>
              </w:rPr>
              <w:t>Nové interné systémy ESKN</w:t>
            </w:r>
          </w:p>
        </w:tc>
        <w:tc>
          <w:tcPr>
            <w:tcW w:w="2130" w:type="dxa"/>
            <w:hideMark/>
          </w:tcPr>
          <w:p w14:paraId="4F29AC4B"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rPr>
            </w:pPr>
          </w:p>
        </w:tc>
        <w:tc>
          <w:tcPr>
            <w:tcW w:w="1860" w:type="dxa"/>
            <w:hideMark/>
          </w:tcPr>
          <w:p w14:paraId="0CC3A7B2"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sz w:val="20"/>
                <w:szCs w:val="20"/>
              </w:rPr>
            </w:pPr>
          </w:p>
        </w:tc>
        <w:tc>
          <w:tcPr>
            <w:tcW w:w="1585" w:type="dxa"/>
            <w:hideMark/>
          </w:tcPr>
          <w:p w14:paraId="49050119"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sz w:val="20"/>
                <w:szCs w:val="20"/>
              </w:rPr>
            </w:pPr>
          </w:p>
        </w:tc>
        <w:tc>
          <w:tcPr>
            <w:tcW w:w="2023" w:type="dxa"/>
            <w:hideMark/>
          </w:tcPr>
          <w:p w14:paraId="60080714"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sz w:val="20"/>
                <w:szCs w:val="20"/>
              </w:rPr>
            </w:pPr>
          </w:p>
        </w:tc>
        <w:tc>
          <w:tcPr>
            <w:tcW w:w="1242" w:type="dxa"/>
            <w:hideMark/>
          </w:tcPr>
          <w:p w14:paraId="2F0472CB"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sz w:val="20"/>
                <w:szCs w:val="20"/>
              </w:rPr>
            </w:pPr>
          </w:p>
        </w:tc>
        <w:tc>
          <w:tcPr>
            <w:tcW w:w="3402" w:type="dxa"/>
            <w:hideMark/>
          </w:tcPr>
          <w:p w14:paraId="58B49822"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3 prostredia</w:t>
            </w:r>
          </w:p>
        </w:tc>
      </w:tr>
      <w:tr w:rsidR="0090201F" w:rsidRPr="00F81133" w14:paraId="63218A97" w14:textId="77777777" w:rsidTr="00EC1750">
        <w:trPr>
          <w:trHeight w:val="870"/>
        </w:trPr>
        <w:tc>
          <w:tcPr>
            <w:cnfStyle w:val="001000000000" w:firstRow="0" w:lastRow="0" w:firstColumn="1" w:lastColumn="0" w:oddVBand="0" w:evenVBand="0" w:oddHBand="0" w:evenHBand="0" w:firstRowFirstColumn="0" w:firstRowLastColumn="0" w:lastRowFirstColumn="0" w:lastRowLastColumn="0"/>
            <w:tcW w:w="2318" w:type="dxa"/>
            <w:hideMark/>
          </w:tcPr>
          <w:p w14:paraId="7C26AFDE" w14:textId="77777777" w:rsidR="0090201F" w:rsidRPr="00F81133" w:rsidRDefault="0090201F" w:rsidP="00EC1750">
            <w:pPr>
              <w:rPr>
                <w:rFonts w:ascii="Calibri" w:hAnsi="Calibri" w:cs="Calibri"/>
                <w:color w:val="000000"/>
              </w:rPr>
            </w:pPr>
          </w:p>
        </w:tc>
        <w:tc>
          <w:tcPr>
            <w:tcW w:w="2130" w:type="dxa"/>
            <w:hideMark/>
          </w:tcPr>
          <w:p w14:paraId="7335CA10"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Rezortná elektronická podateľňa</w:t>
            </w:r>
          </w:p>
        </w:tc>
        <w:tc>
          <w:tcPr>
            <w:tcW w:w="1860" w:type="dxa"/>
            <w:hideMark/>
          </w:tcPr>
          <w:p w14:paraId="7195AFBC"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Backend služby</w:t>
            </w:r>
          </w:p>
        </w:tc>
        <w:tc>
          <w:tcPr>
            <w:tcW w:w="1585" w:type="dxa"/>
            <w:hideMark/>
          </w:tcPr>
          <w:p w14:paraId="1683BD1B"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IIS</w:t>
            </w:r>
          </w:p>
        </w:tc>
        <w:tc>
          <w:tcPr>
            <w:tcW w:w="2023" w:type="dxa"/>
            <w:hideMark/>
          </w:tcPr>
          <w:p w14:paraId="56FA6762"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MS SQL Server</w:t>
            </w:r>
          </w:p>
        </w:tc>
        <w:tc>
          <w:tcPr>
            <w:tcW w:w="1242" w:type="dxa"/>
            <w:hideMark/>
          </w:tcPr>
          <w:p w14:paraId="5F5D0BBE"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14:paraId="0F985C81"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MS IIS, HSM, PKI</w:t>
            </w:r>
          </w:p>
        </w:tc>
      </w:tr>
      <w:tr w:rsidR="0090201F" w:rsidRPr="00F81133" w14:paraId="3F43F118" w14:textId="77777777" w:rsidTr="00EC1750">
        <w:trPr>
          <w:cnfStyle w:val="000000100000" w:firstRow="0" w:lastRow="0" w:firstColumn="0" w:lastColumn="0" w:oddVBand="0" w:evenVBand="0" w:oddHBand="1" w:evenHBand="0"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2318" w:type="dxa"/>
            <w:hideMark/>
          </w:tcPr>
          <w:p w14:paraId="18CEB8DF" w14:textId="77777777" w:rsidR="0090201F" w:rsidRPr="00F81133" w:rsidRDefault="0090201F" w:rsidP="00EC1750">
            <w:pPr>
              <w:rPr>
                <w:rFonts w:ascii="Calibri" w:hAnsi="Calibri" w:cs="Calibri"/>
                <w:color w:val="000000"/>
              </w:rPr>
            </w:pPr>
          </w:p>
        </w:tc>
        <w:tc>
          <w:tcPr>
            <w:tcW w:w="2130" w:type="dxa"/>
            <w:hideMark/>
          </w:tcPr>
          <w:p w14:paraId="4D96F9B5"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Centrálne elektronické registratúrne stredisko</w:t>
            </w:r>
          </w:p>
        </w:tc>
        <w:tc>
          <w:tcPr>
            <w:tcW w:w="1860" w:type="dxa"/>
            <w:hideMark/>
          </w:tcPr>
          <w:p w14:paraId="33F68586"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Webová aplikácia+služby</w:t>
            </w:r>
          </w:p>
        </w:tc>
        <w:tc>
          <w:tcPr>
            <w:tcW w:w="1585" w:type="dxa"/>
            <w:hideMark/>
          </w:tcPr>
          <w:p w14:paraId="136D2752"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IIS</w:t>
            </w:r>
          </w:p>
        </w:tc>
        <w:tc>
          <w:tcPr>
            <w:tcW w:w="2023" w:type="dxa"/>
            <w:hideMark/>
          </w:tcPr>
          <w:p w14:paraId="5D8A2CC2"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14:paraId="18E4029E"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Ano</w:t>
            </w:r>
          </w:p>
        </w:tc>
        <w:tc>
          <w:tcPr>
            <w:tcW w:w="3402" w:type="dxa"/>
            <w:hideMark/>
          </w:tcPr>
          <w:p w14:paraId="7E452FB3"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MS IIS</w:t>
            </w:r>
          </w:p>
        </w:tc>
      </w:tr>
      <w:tr w:rsidR="0090201F" w:rsidRPr="00F81133" w14:paraId="3C927CA6" w14:textId="77777777" w:rsidTr="00EC1750">
        <w:trPr>
          <w:trHeight w:val="870"/>
        </w:trPr>
        <w:tc>
          <w:tcPr>
            <w:cnfStyle w:val="001000000000" w:firstRow="0" w:lastRow="0" w:firstColumn="1" w:lastColumn="0" w:oddVBand="0" w:evenVBand="0" w:oddHBand="0" w:evenHBand="0" w:firstRowFirstColumn="0" w:firstRowLastColumn="0" w:lastRowFirstColumn="0" w:lastRowLastColumn="0"/>
            <w:tcW w:w="2318" w:type="dxa"/>
            <w:hideMark/>
          </w:tcPr>
          <w:p w14:paraId="2C85045B" w14:textId="77777777" w:rsidR="0090201F" w:rsidRPr="00F81133" w:rsidRDefault="0090201F" w:rsidP="00EC1750">
            <w:pPr>
              <w:rPr>
                <w:rFonts w:ascii="Calibri" w:hAnsi="Calibri" w:cs="Calibri"/>
                <w:color w:val="000000"/>
              </w:rPr>
            </w:pPr>
          </w:p>
        </w:tc>
        <w:tc>
          <w:tcPr>
            <w:tcW w:w="2130" w:type="dxa"/>
            <w:hideMark/>
          </w:tcPr>
          <w:p w14:paraId="0604DA59"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Centrálny systém katastra nehnuteľností</w:t>
            </w:r>
          </w:p>
        </w:tc>
        <w:tc>
          <w:tcPr>
            <w:tcW w:w="1860" w:type="dxa"/>
            <w:hideMark/>
          </w:tcPr>
          <w:p w14:paraId="03394028"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Webová aplikácia</w:t>
            </w:r>
          </w:p>
        </w:tc>
        <w:tc>
          <w:tcPr>
            <w:tcW w:w="1585" w:type="dxa"/>
            <w:hideMark/>
          </w:tcPr>
          <w:p w14:paraId="465EFE5F"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WebLogic</w:t>
            </w:r>
          </w:p>
        </w:tc>
        <w:tc>
          <w:tcPr>
            <w:tcW w:w="2023" w:type="dxa"/>
            <w:hideMark/>
          </w:tcPr>
          <w:p w14:paraId="45515310"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14:paraId="5BEC6168"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Ano</w:t>
            </w:r>
          </w:p>
        </w:tc>
        <w:tc>
          <w:tcPr>
            <w:tcW w:w="3402" w:type="dxa"/>
            <w:hideMark/>
          </w:tcPr>
          <w:p w14:paraId="1661AF65"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Weblogic</w:t>
            </w:r>
          </w:p>
        </w:tc>
      </w:tr>
      <w:tr w:rsidR="0090201F" w:rsidRPr="00F81133" w14:paraId="03BA4E26" w14:textId="77777777" w:rsidTr="00EC1750">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2318" w:type="dxa"/>
            <w:hideMark/>
          </w:tcPr>
          <w:p w14:paraId="5AC4C6AB" w14:textId="77777777" w:rsidR="0090201F" w:rsidRPr="00F81133" w:rsidRDefault="0090201F" w:rsidP="00EC1750">
            <w:pPr>
              <w:rPr>
                <w:rFonts w:ascii="Calibri" w:hAnsi="Calibri" w:cs="Calibri"/>
                <w:color w:val="000000"/>
              </w:rPr>
            </w:pPr>
          </w:p>
        </w:tc>
        <w:tc>
          <w:tcPr>
            <w:tcW w:w="2130" w:type="dxa"/>
            <w:hideMark/>
          </w:tcPr>
          <w:p w14:paraId="4A066A35"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Integračná platforma</w:t>
            </w:r>
          </w:p>
        </w:tc>
        <w:tc>
          <w:tcPr>
            <w:tcW w:w="1860" w:type="dxa"/>
            <w:hideMark/>
          </w:tcPr>
          <w:p w14:paraId="73255628"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ESB</w:t>
            </w:r>
          </w:p>
        </w:tc>
        <w:tc>
          <w:tcPr>
            <w:tcW w:w="1585" w:type="dxa"/>
            <w:hideMark/>
          </w:tcPr>
          <w:p w14:paraId="7A6733BD"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SOA Suite</w:t>
            </w:r>
          </w:p>
        </w:tc>
        <w:tc>
          <w:tcPr>
            <w:tcW w:w="2023" w:type="dxa"/>
            <w:hideMark/>
          </w:tcPr>
          <w:p w14:paraId="6438D990"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14:paraId="73FF458C"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14:paraId="231BFCB4"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SOA Suite</w:t>
            </w:r>
          </w:p>
        </w:tc>
      </w:tr>
      <w:tr w:rsidR="0090201F" w:rsidRPr="00F81133" w14:paraId="1460C6A1" w14:textId="77777777" w:rsidTr="00EC1750">
        <w:trPr>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14:paraId="1D54C998" w14:textId="77777777" w:rsidR="0090201F" w:rsidRPr="00F81133" w:rsidRDefault="0090201F" w:rsidP="00EC1750">
            <w:pPr>
              <w:rPr>
                <w:rFonts w:ascii="Calibri" w:hAnsi="Calibri" w:cs="Calibri"/>
                <w:color w:val="000000"/>
              </w:rPr>
            </w:pPr>
          </w:p>
        </w:tc>
        <w:tc>
          <w:tcPr>
            <w:tcW w:w="2130" w:type="dxa"/>
            <w:hideMark/>
          </w:tcPr>
          <w:p w14:paraId="58C69220"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Rezortný IAM</w:t>
            </w:r>
          </w:p>
        </w:tc>
        <w:tc>
          <w:tcPr>
            <w:tcW w:w="1860" w:type="dxa"/>
            <w:hideMark/>
          </w:tcPr>
          <w:p w14:paraId="54E0C185"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IAM</w:t>
            </w:r>
          </w:p>
        </w:tc>
        <w:tc>
          <w:tcPr>
            <w:tcW w:w="1585" w:type="dxa"/>
            <w:hideMark/>
          </w:tcPr>
          <w:p w14:paraId="4D6CFABC"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2023" w:type="dxa"/>
            <w:hideMark/>
          </w:tcPr>
          <w:p w14:paraId="68DBDBF4"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14:paraId="559221CA"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14:paraId="62272FC7"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r>
      <w:tr w:rsidR="0090201F" w:rsidRPr="00F81133" w14:paraId="51D0405F" w14:textId="77777777" w:rsidTr="00EC175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14:paraId="5FB0C017" w14:textId="77777777" w:rsidR="0090201F" w:rsidRPr="00F81133" w:rsidRDefault="0090201F" w:rsidP="00EC1750">
            <w:pPr>
              <w:rPr>
                <w:sz w:val="20"/>
                <w:szCs w:val="20"/>
              </w:rPr>
            </w:pPr>
          </w:p>
        </w:tc>
        <w:tc>
          <w:tcPr>
            <w:tcW w:w="2130" w:type="dxa"/>
            <w:hideMark/>
          </w:tcPr>
          <w:p w14:paraId="1AC615A3"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Monitoring</w:t>
            </w:r>
          </w:p>
        </w:tc>
        <w:tc>
          <w:tcPr>
            <w:tcW w:w="1860" w:type="dxa"/>
            <w:hideMark/>
          </w:tcPr>
          <w:p w14:paraId="3C38DB8B"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1585" w:type="dxa"/>
            <w:hideMark/>
          </w:tcPr>
          <w:p w14:paraId="6C4B285A"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sz w:val="20"/>
                <w:szCs w:val="20"/>
              </w:rPr>
            </w:pPr>
          </w:p>
        </w:tc>
        <w:tc>
          <w:tcPr>
            <w:tcW w:w="2023" w:type="dxa"/>
            <w:hideMark/>
          </w:tcPr>
          <w:p w14:paraId="1A580221"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Filesystem, DB</w:t>
            </w:r>
          </w:p>
        </w:tc>
        <w:tc>
          <w:tcPr>
            <w:tcW w:w="1242" w:type="dxa"/>
            <w:hideMark/>
          </w:tcPr>
          <w:p w14:paraId="3D566229"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14:paraId="3600A53F"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CA Spectrum, Zabix</w:t>
            </w:r>
          </w:p>
        </w:tc>
      </w:tr>
      <w:tr w:rsidR="0090201F" w:rsidRPr="00F81133" w14:paraId="448EEBDE" w14:textId="77777777" w:rsidTr="00EC1750">
        <w:trPr>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14:paraId="3D425839" w14:textId="77777777" w:rsidR="0090201F" w:rsidRPr="00F81133" w:rsidRDefault="0090201F" w:rsidP="00EC1750">
            <w:pPr>
              <w:rPr>
                <w:rFonts w:ascii="Calibri" w:hAnsi="Calibri" w:cs="Calibri"/>
                <w:color w:val="000000"/>
              </w:rPr>
            </w:pPr>
          </w:p>
        </w:tc>
        <w:tc>
          <w:tcPr>
            <w:tcW w:w="2130" w:type="dxa"/>
            <w:hideMark/>
          </w:tcPr>
          <w:p w14:paraId="353F6923"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Splunk</w:t>
            </w:r>
          </w:p>
        </w:tc>
        <w:tc>
          <w:tcPr>
            <w:tcW w:w="1860" w:type="dxa"/>
            <w:hideMark/>
          </w:tcPr>
          <w:p w14:paraId="5CB122CE"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1585" w:type="dxa"/>
            <w:hideMark/>
          </w:tcPr>
          <w:p w14:paraId="1291106E"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2023" w:type="dxa"/>
            <w:hideMark/>
          </w:tcPr>
          <w:p w14:paraId="62300C66"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Filesystem, DB</w:t>
            </w:r>
          </w:p>
        </w:tc>
        <w:tc>
          <w:tcPr>
            <w:tcW w:w="1242" w:type="dxa"/>
            <w:hideMark/>
          </w:tcPr>
          <w:p w14:paraId="685886FC"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14:paraId="273F5AE6"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Splunk</w:t>
            </w:r>
          </w:p>
        </w:tc>
      </w:tr>
      <w:tr w:rsidR="0090201F" w:rsidRPr="00F81133" w14:paraId="4B46082B" w14:textId="77777777" w:rsidTr="00EC1750">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14:paraId="39FB73F9" w14:textId="77777777" w:rsidR="0090201F" w:rsidRPr="00F81133" w:rsidRDefault="0090201F" w:rsidP="00EC1750">
            <w:pPr>
              <w:rPr>
                <w:rFonts w:ascii="Calibri" w:hAnsi="Calibri" w:cs="Calibri"/>
                <w:b/>
                <w:bCs/>
                <w:color w:val="000000"/>
              </w:rPr>
            </w:pPr>
            <w:r w:rsidRPr="00F81133">
              <w:rPr>
                <w:rFonts w:ascii="Calibri" w:hAnsi="Calibri" w:cs="Calibri"/>
                <w:b/>
                <w:bCs/>
                <w:color w:val="000000"/>
              </w:rPr>
              <w:t>Pomocné systémy KN</w:t>
            </w:r>
          </w:p>
        </w:tc>
        <w:tc>
          <w:tcPr>
            <w:tcW w:w="2130" w:type="dxa"/>
            <w:hideMark/>
          </w:tcPr>
          <w:p w14:paraId="7E9CE681"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rPr>
            </w:pPr>
          </w:p>
        </w:tc>
        <w:tc>
          <w:tcPr>
            <w:tcW w:w="1860" w:type="dxa"/>
            <w:hideMark/>
          </w:tcPr>
          <w:p w14:paraId="6443D4E7"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sz w:val="20"/>
                <w:szCs w:val="20"/>
              </w:rPr>
            </w:pPr>
          </w:p>
        </w:tc>
        <w:tc>
          <w:tcPr>
            <w:tcW w:w="1585" w:type="dxa"/>
            <w:hideMark/>
          </w:tcPr>
          <w:p w14:paraId="194B8D71"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sz w:val="20"/>
                <w:szCs w:val="20"/>
              </w:rPr>
            </w:pPr>
          </w:p>
        </w:tc>
        <w:tc>
          <w:tcPr>
            <w:tcW w:w="2023" w:type="dxa"/>
            <w:hideMark/>
          </w:tcPr>
          <w:p w14:paraId="027DF4A2"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sz w:val="20"/>
                <w:szCs w:val="20"/>
              </w:rPr>
            </w:pPr>
          </w:p>
        </w:tc>
        <w:tc>
          <w:tcPr>
            <w:tcW w:w="1242" w:type="dxa"/>
            <w:hideMark/>
          </w:tcPr>
          <w:p w14:paraId="351E9064"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sz w:val="20"/>
                <w:szCs w:val="20"/>
              </w:rPr>
            </w:pPr>
          </w:p>
        </w:tc>
        <w:tc>
          <w:tcPr>
            <w:tcW w:w="3402" w:type="dxa"/>
            <w:hideMark/>
          </w:tcPr>
          <w:p w14:paraId="7096263E"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sz w:val="20"/>
                <w:szCs w:val="20"/>
              </w:rPr>
            </w:pPr>
          </w:p>
        </w:tc>
      </w:tr>
      <w:tr w:rsidR="0090201F" w:rsidRPr="00F81133" w14:paraId="04DAA3D2" w14:textId="77777777" w:rsidTr="00EC1750">
        <w:trPr>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14:paraId="58B425F9" w14:textId="77777777" w:rsidR="0090201F" w:rsidRPr="00F81133" w:rsidRDefault="0090201F" w:rsidP="00EC1750">
            <w:pPr>
              <w:rPr>
                <w:sz w:val="20"/>
                <w:szCs w:val="20"/>
              </w:rPr>
            </w:pPr>
          </w:p>
        </w:tc>
        <w:tc>
          <w:tcPr>
            <w:tcW w:w="2130" w:type="dxa"/>
            <w:hideMark/>
          </w:tcPr>
          <w:p w14:paraId="12219ED2"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ELPO</w:t>
            </w:r>
          </w:p>
        </w:tc>
        <w:tc>
          <w:tcPr>
            <w:tcW w:w="1860" w:type="dxa"/>
            <w:hideMark/>
          </w:tcPr>
          <w:p w14:paraId="2ED69E34"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Desktop aplikácia</w:t>
            </w:r>
          </w:p>
        </w:tc>
        <w:tc>
          <w:tcPr>
            <w:tcW w:w="1585" w:type="dxa"/>
            <w:hideMark/>
          </w:tcPr>
          <w:p w14:paraId="7A800867"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2023" w:type="dxa"/>
            <w:hideMark/>
          </w:tcPr>
          <w:p w14:paraId="1CCF5D9E"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1242" w:type="dxa"/>
            <w:hideMark/>
          </w:tcPr>
          <w:p w14:paraId="5A473629"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14:paraId="78F5B2D6"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r>
      <w:tr w:rsidR="0090201F" w:rsidRPr="00F81133" w14:paraId="43CE3388" w14:textId="77777777" w:rsidTr="00EC1750">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2318" w:type="dxa"/>
            <w:hideMark/>
          </w:tcPr>
          <w:p w14:paraId="52CB6E4E" w14:textId="77777777" w:rsidR="0090201F" w:rsidRPr="00F81133" w:rsidRDefault="0090201F" w:rsidP="00EC1750">
            <w:pPr>
              <w:rPr>
                <w:sz w:val="20"/>
                <w:szCs w:val="20"/>
              </w:rPr>
            </w:pPr>
          </w:p>
        </w:tc>
        <w:tc>
          <w:tcPr>
            <w:tcW w:w="2130" w:type="dxa"/>
            <w:hideMark/>
          </w:tcPr>
          <w:p w14:paraId="615376F5"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ELODO</w:t>
            </w:r>
          </w:p>
        </w:tc>
        <w:tc>
          <w:tcPr>
            <w:tcW w:w="1860" w:type="dxa"/>
            <w:hideMark/>
          </w:tcPr>
          <w:p w14:paraId="5A077FED"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Webová aplikácia</w:t>
            </w:r>
          </w:p>
        </w:tc>
        <w:tc>
          <w:tcPr>
            <w:tcW w:w="1585" w:type="dxa"/>
            <w:hideMark/>
          </w:tcPr>
          <w:p w14:paraId="6CC388A7"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2023" w:type="dxa"/>
            <w:hideMark/>
          </w:tcPr>
          <w:p w14:paraId="245E5B8A"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HSM</w:t>
            </w:r>
          </w:p>
        </w:tc>
        <w:tc>
          <w:tcPr>
            <w:tcW w:w="1242" w:type="dxa"/>
            <w:hideMark/>
          </w:tcPr>
          <w:p w14:paraId="52EA9420"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14:paraId="0C41650C"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PKI, HSM</w:t>
            </w:r>
          </w:p>
        </w:tc>
      </w:tr>
      <w:tr w:rsidR="0090201F" w:rsidRPr="00F81133" w14:paraId="4EF515D3" w14:textId="77777777" w:rsidTr="00EC1750">
        <w:trPr>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14:paraId="589BCEC2" w14:textId="77777777" w:rsidR="0090201F" w:rsidRPr="00F81133" w:rsidRDefault="0090201F" w:rsidP="00EC1750">
            <w:pPr>
              <w:rPr>
                <w:rFonts w:ascii="Calibri" w:hAnsi="Calibri" w:cs="Calibri"/>
                <w:b/>
                <w:bCs/>
                <w:color w:val="000000"/>
              </w:rPr>
            </w:pPr>
            <w:r w:rsidRPr="00F81133">
              <w:rPr>
                <w:rFonts w:ascii="Calibri" w:hAnsi="Calibri" w:cs="Calibri"/>
                <w:b/>
                <w:bCs/>
                <w:color w:val="000000"/>
              </w:rPr>
              <w:t>Základná báza GIS</w:t>
            </w:r>
          </w:p>
        </w:tc>
        <w:tc>
          <w:tcPr>
            <w:tcW w:w="2130" w:type="dxa"/>
            <w:hideMark/>
          </w:tcPr>
          <w:p w14:paraId="6C57C6F5"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rPr>
            </w:pPr>
          </w:p>
        </w:tc>
        <w:tc>
          <w:tcPr>
            <w:tcW w:w="1860" w:type="dxa"/>
            <w:hideMark/>
          </w:tcPr>
          <w:p w14:paraId="7E78A713"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1585" w:type="dxa"/>
            <w:hideMark/>
          </w:tcPr>
          <w:p w14:paraId="75AE90B1"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2023" w:type="dxa"/>
            <w:hideMark/>
          </w:tcPr>
          <w:p w14:paraId="44F1BBD4"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1242" w:type="dxa"/>
            <w:hideMark/>
          </w:tcPr>
          <w:p w14:paraId="08BF92A7"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3402" w:type="dxa"/>
            <w:hideMark/>
          </w:tcPr>
          <w:p w14:paraId="3869D3F4"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r>
      <w:tr w:rsidR="0090201F" w:rsidRPr="00F81133" w14:paraId="5ABC7B00" w14:textId="77777777" w:rsidTr="00EC1750">
        <w:trPr>
          <w:cnfStyle w:val="000000100000" w:firstRow="0" w:lastRow="0" w:firstColumn="0" w:lastColumn="0" w:oddVBand="0" w:evenVBand="0" w:oddHBand="1"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2318" w:type="dxa"/>
            <w:hideMark/>
          </w:tcPr>
          <w:p w14:paraId="2B5325DB" w14:textId="77777777" w:rsidR="0090201F" w:rsidRPr="00F81133" w:rsidRDefault="0090201F" w:rsidP="00EC1750">
            <w:pPr>
              <w:rPr>
                <w:sz w:val="20"/>
                <w:szCs w:val="20"/>
              </w:rPr>
            </w:pPr>
          </w:p>
        </w:tc>
        <w:tc>
          <w:tcPr>
            <w:tcW w:w="2130" w:type="dxa"/>
            <w:hideMark/>
          </w:tcPr>
          <w:p w14:paraId="2FE0131C"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ArcGIS Desktop, ArcGIS Pro</w:t>
            </w:r>
          </w:p>
        </w:tc>
        <w:tc>
          <w:tcPr>
            <w:tcW w:w="1860" w:type="dxa"/>
            <w:hideMark/>
          </w:tcPr>
          <w:p w14:paraId="4249D6C3"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Desktop aplikácia</w:t>
            </w:r>
          </w:p>
        </w:tc>
        <w:tc>
          <w:tcPr>
            <w:tcW w:w="1585" w:type="dxa"/>
            <w:hideMark/>
          </w:tcPr>
          <w:p w14:paraId="25C0DC85"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c>
          <w:tcPr>
            <w:tcW w:w="2023" w:type="dxa"/>
            <w:hideMark/>
          </w:tcPr>
          <w:p w14:paraId="72D8A072"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Oracle DB, filesystem</w:t>
            </w:r>
          </w:p>
        </w:tc>
        <w:tc>
          <w:tcPr>
            <w:tcW w:w="1242" w:type="dxa"/>
            <w:hideMark/>
          </w:tcPr>
          <w:p w14:paraId="7B903636"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14:paraId="667CBF1C"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r>
      <w:tr w:rsidR="0090201F" w:rsidRPr="00F81133" w14:paraId="2B51BCF7" w14:textId="77777777" w:rsidTr="00EC1750">
        <w:trPr>
          <w:trHeight w:val="320"/>
        </w:trPr>
        <w:tc>
          <w:tcPr>
            <w:cnfStyle w:val="001000000000" w:firstRow="0" w:lastRow="0" w:firstColumn="1" w:lastColumn="0" w:oddVBand="0" w:evenVBand="0" w:oddHBand="0" w:evenHBand="0" w:firstRowFirstColumn="0" w:firstRowLastColumn="0" w:lastRowFirstColumn="0" w:lastRowLastColumn="0"/>
            <w:tcW w:w="2318" w:type="dxa"/>
            <w:hideMark/>
          </w:tcPr>
          <w:p w14:paraId="0BC78313" w14:textId="77777777" w:rsidR="0090201F" w:rsidRPr="00F81133" w:rsidRDefault="0090201F" w:rsidP="00EC1750">
            <w:pPr>
              <w:rPr>
                <w:sz w:val="20"/>
                <w:szCs w:val="20"/>
              </w:rPr>
            </w:pPr>
          </w:p>
        </w:tc>
        <w:tc>
          <w:tcPr>
            <w:tcW w:w="2130" w:type="dxa"/>
            <w:hideMark/>
          </w:tcPr>
          <w:p w14:paraId="7FFC1BBB"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LP360, LasTools</w:t>
            </w:r>
          </w:p>
        </w:tc>
        <w:tc>
          <w:tcPr>
            <w:tcW w:w="1860" w:type="dxa"/>
            <w:hideMark/>
          </w:tcPr>
          <w:p w14:paraId="05C0DF1B"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Desktop aplikácia</w:t>
            </w:r>
          </w:p>
        </w:tc>
        <w:tc>
          <w:tcPr>
            <w:tcW w:w="1585" w:type="dxa"/>
            <w:hideMark/>
          </w:tcPr>
          <w:p w14:paraId="533BC02F"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c>
          <w:tcPr>
            <w:tcW w:w="2023" w:type="dxa"/>
            <w:hideMark/>
          </w:tcPr>
          <w:p w14:paraId="3648BFD0"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.LAS súbory, filesystem</w:t>
            </w:r>
          </w:p>
        </w:tc>
        <w:tc>
          <w:tcPr>
            <w:tcW w:w="1242" w:type="dxa"/>
            <w:hideMark/>
          </w:tcPr>
          <w:p w14:paraId="1FF36841"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14:paraId="57F34959"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r>
      <w:tr w:rsidR="0090201F" w:rsidRPr="00F81133" w14:paraId="033D03F4" w14:textId="77777777" w:rsidTr="00EC1750">
        <w:trPr>
          <w:cnfStyle w:val="000000100000" w:firstRow="0" w:lastRow="0" w:firstColumn="0" w:lastColumn="0" w:oddVBand="0" w:evenVBand="0" w:oddHBand="1" w:evenHBand="0" w:firstRowFirstColumn="0" w:firstRowLastColumn="0" w:lastRowFirstColumn="0" w:lastRowLastColumn="0"/>
          <w:trHeight w:val="960"/>
        </w:trPr>
        <w:tc>
          <w:tcPr>
            <w:cnfStyle w:val="001000000000" w:firstRow="0" w:lastRow="0" w:firstColumn="1" w:lastColumn="0" w:oddVBand="0" w:evenVBand="0" w:oddHBand="0" w:evenHBand="0" w:firstRowFirstColumn="0" w:firstRowLastColumn="0" w:lastRowFirstColumn="0" w:lastRowLastColumn="0"/>
            <w:tcW w:w="2318" w:type="dxa"/>
            <w:hideMark/>
          </w:tcPr>
          <w:p w14:paraId="79CB1D34" w14:textId="77777777" w:rsidR="0090201F" w:rsidRPr="00F81133" w:rsidRDefault="0090201F" w:rsidP="00EC1750">
            <w:pPr>
              <w:rPr>
                <w:sz w:val="20"/>
                <w:szCs w:val="20"/>
              </w:rPr>
            </w:pPr>
          </w:p>
        </w:tc>
        <w:tc>
          <w:tcPr>
            <w:tcW w:w="2130" w:type="dxa"/>
            <w:hideMark/>
          </w:tcPr>
          <w:p w14:paraId="002C4D0E"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Inpho MatchAT, OrthoVista, OrthoMaster</w:t>
            </w:r>
          </w:p>
        </w:tc>
        <w:tc>
          <w:tcPr>
            <w:tcW w:w="1860" w:type="dxa"/>
            <w:hideMark/>
          </w:tcPr>
          <w:p w14:paraId="3E94BA9F"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Desktop aplikácia</w:t>
            </w:r>
          </w:p>
        </w:tc>
        <w:tc>
          <w:tcPr>
            <w:tcW w:w="1585" w:type="dxa"/>
            <w:hideMark/>
          </w:tcPr>
          <w:p w14:paraId="6AC849DD"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c>
          <w:tcPr>
            <w:tcW w:w="2023" w:type="dxa"/>
            <w:hideMark/>
          </w:tcPr>
          <w:p w14:paraId="20C6A54A"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.TIF súbory, filesystem</w:t>
            </w:r>
          </w:p>
        </w:tc>
        <w:tc>
          <w:tcPr>
            <w:tcW w:w="1242" w:type="dxa"/>
            <w:hideMark/>
          </w:tcPr>
          <w:p w14:paraId="7FBFC10D"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14:paraId="7A5E0043"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r>
      <w:tr w:rsidR="0090201F" w:rsidRPr="00F81133" w14:paraId="356998D6" w14:textId="77777777" w:rsidTr="00EC1750">
        <w:trPr>
          <w:trHeight w:val="640"/>
        </w:trPr>
        <w:tc>
          <w:tcPr>
            <w:cnfStyle w:val="001000000000" w:firstRow="0" w:lastRow="0" w:firstColumn="1" w:lastColumn="0" w:oddVBand="0" w:evenVBand="0" w:oddHBand="0" w:evenHBand="0" w:firstRowFirstColumn="0" w:firstRowLastColumn="0" w:lastRowFirstColumn="0" w:lastRowLastColumn="0"/>
            <w:tcW w:w="2318" w:type="dxa"/>
            <w:hideMark/>
          </w:tcPr>
          <w:p w14:paraId="56CD539F" w14:textId="77777777" w:rsidR="0090201F" w:rsidRPr="00F81133" w:rsidRDefault="0090201F" w:rsidP="00EC1750">
            <w:pPr>
              <w:rPr>
                <w:sz w:val="20"/>
                <w:szCs w:val="20"/>
              </w:rPr>
            </w:pPr>
          </w:p>
        </w:tc>
        <w:tc>
          <w:tcPr>
            <w:tcW w:w="2130" w:type="dxa"/>
            <w:hideMark/>
          </w:tcPr>
          <w:p w14:paraId="1E0DEC82"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Mapový klient ZBGIS</w:t>
            </w:r>
          </w:p>
        </w:tc>
        <w:tc>
          <w:tcPr>
            <w:tcW w:w="1860" w:type="dxa"/>
            <w:hideMark/>
          </w:tcPr>
          <w:p w14:paraId="1736F75E"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Webová aplikácia</w:t>
            </w:r>
          </w:p>
        </w:tc>
        <w:tc>
          <w:tcPr>
            <w:tcW w:w="1585" w:type="dxa"/>
            <w:hideMark/>
          </w:tcPr>
          <w:p w14:paraId="32BC9735"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c>
          <w:tcPr>
            <w:tcW w:w="2023" w:type="dxa"/>
            <w:hideMark/>
          </w:tcPr>
          <w:p w14:paraId="08019FBA"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Oracle DB, filesystem</w:t>
            </w:r>
          </w:p>
        </w:tc>
        <w:tc>
          <w:tcPr>
            <w:tcW w:w="1242" w:type="dxa"/>
            <w:hideMark/>
          </w:tcPr>
          <w:p w14:paraId="41596362"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Ano</w:t>
            </w:r>
          </w:p>
        </w:tc>
        <w:tc>
          <w:tcPr>
            <w:tcW w:w="3402" w:type="dxa"/>
            <w:hideMark/>
          </w:tcPr>
          <w:p w14:paraId="1D468503"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r>
      <w:tr w:rsidR="0090201F" w:rsidRPr="00F81133" w14:paraId="4055B0A2" w14:textId="77777777" w:rsidTr="00EC1750">
        <w:trPr>
          <w:cnfStyle w:val="000000100000" w:firstRow="0" w:lastRow="0" w:firstColumn="0" w:lastColumn="0" w:oddVBand="0" w:evenVBand="0" w:oddHBand="1"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2318" w:type="dxa"/>
            <w:hideMark/>
          </w:tcPr>
          <w:p w14:paraId="2F190DEE" w14:textId="77777777" w:rsidR="0090201F" w:rsidRPr="00F81133" w:rsidRDefault="0090201F" w:rsidP="00EC1750">
            <w:pPr>
              <w:rPr>
                <w:sz w:val="20"/>
                <w:szCs w:val="20"/>
              </w:rPr>
            </w:pPr>
          </w:p>
        </w:tc>
        <w:tc>
          <w:tcPr>
            <w:tcW w:w="2130" w:type="dxa"/>
            <w:hideMark/>
          </w:tcPr>
          <w:p w14:paraId="6F38222C"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Transformačná služba</w:t>
            </w:r>
          </w:p>
        </w:tc>
        <w:tc>
          <w:tcPr>
            <w:tcW w:w="1860" w:type="dxa"/>
            <w:hideMark/>
          </w:tcPr>
          <w:p w14:paraId="5783F376"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Webová aplikácia</w:t>
            </w:r>
          </w:p>
        </w:tc>
        <w:tc>
          <w:tcPr>
            <w:tcW w:w="1585" w:type="dxa"/>
            <w:hideMark/>
          </w:tcPr>
          <w:p w14:paraId="7C1FCAE8"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c>
          <w:tcPr>
            <w:tcW w:w="2023" w:type="dxa"/>
            <w:hideMark/>
          </w:tcPr>
          <w:p w14:paraId="6AB82CB3"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Oracle DB, filesystem</w:t>
            </w:r>
          </w:p>
        </w:tc>
        <w:tc>
          <w:tcPr>
            <w:tcW w:w="1242" w:type="dxa"/>
            <w:hideMark/>
          </w:tcPr>
          <w:p w14:paraId="3697CA23"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Ano</w:t>
            </w:r>
          </w:p>
        </w:tc>
        <w:tc>
          <w:tcPr>
            <w:tcW w:w="3402" w:type="dxa"/>
            <w:hideMark/>
          </w:tcPr>
          <w:p w14:paraId="783264E6"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r>
      <w:tr w:rsidR="0090201F" w:rsidRPr="00F81133" w14:paraId="7AA8F3F2" w14:textId="77777777" w:rsidTr="00EC1750">
        <w:trPr>
          <w:trHeight w:val="320"/>
        </w:trPr>
        <w:tc>
          <w:tcPr>
            <w:cnfStyle w:val="001000000000" w:firstRow="0" w:lastRow="0" w:firstColumn="1" w:lastColumn="0" w:oddVBand="0" w:evenVBand="0" w:oddHBand="0" w:evenHBand="0" w:firstRowFirstColumn="0" w:firstRowLastColumn="0" w:lastRowFirstColumn="0" w:lastRowLastColumn="0"/>
            <w:tcW w:w="2318" w:type="dxa"/>
            <w:hideMark/>
          </w:tcPr>
          <w:p w14:paraId="3266120A" w14:textId="77777777" w:rsidR="0090201F" w:rsidRPr="00F81133" w:rsidRDefault="0090201F" w:rsidP="00EC1750">
            <w:pPr>
              <w:rPr>
                <w:sz w:val="20"/>
                <w:szCs w:val="20"/>
              </w:rPr>
            </w:pPr>
          </w:p>
        </w:tc>
        <w:tc>
          <w:tcPr>
            <w:tcW w:w="2130" w:type="dxa"/>
            <w:hideMark/>
          </w:tcPr>
          <w:p w14:paraId="10CEE5A6"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Konverzná služba</w:t>
            </w:r>
          </w:p>
        </w:tc>
        <w:tc>
          <w:tcPr>
            <w:tcW w:w="1860" w:type="dxa"/>
            <w:hideMark/>
          </w:tcPr>
          <w:p w14:paraId="6C4CC6E0"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Webová aplikácia</w:t>
            </w:r>
          </w:p>
        </w:tc>
        <w:tc>
          <w:tcPr>
            <w:tcW w:w="1585" w:type="dxa"/>
            <w:hideMark/>
          </w:tcPr>
          <w:p w14:paraId="58767AB5"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c>
          <w:tcPr>
            <w:tcW w:w="2023" w:type="dxa"/>
            <w:hideMark/>
          </w:tcPr>
          <w:p w14:paraId="544E4AFE"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Oracle DB, filesystem</w:t>
            </w:r>
          </w:p>
        </w:tc>
        <w:tc>
          <w:tcPr>
            <w:tcW w:w="1242" w:type="dxa"/>
            <w:hideMark/>
          </w:tcPr>
          <w:p w14:paraId="5A9FD8ED"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Ano</w:t>
            </w:r>
          </w:p>
        </w:tc>
        <w:tc>
          <w:tcPr>
            <w:tcW w:w="3402" w:type="dxa"/>
            <w:hideMark/>
          </w:tcPr>
          <w:p w14:paraId="4151D018"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r>
      <w:tr w:rsidR="0090201F" w:rsidRPr="00F81133" w14:paraId="4D899DCE" w14:textId="77777777" w:rsidTr="00EC1750">
        <w:trPr>
          <w:cnfStyle w:val="000000100000" w:firstRow="0" w:lastRow="0" w:firstColumn="0" w:lastColumn="0" w:oddVBand="0" w:evenVBand="0" w:oddHBand="1"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2318" w:type="dxa"/>
            <w:hideMark/>
          </w:tcPr>
          <w:p w14:paraId="3EA372D7" w14:textId="77777777" w:rsidR="0090201F" w:rsidRPr="00F81133" w:rsidRDefault="0090201F" w:rsidP="00EC1750">
            <w:pPr>
              <w:rPr>
                <w:sz w:val="20"/>
                <w:szCs w:val="20"/>
              </w:rPr>
            </w:pPr>
          </w:p>
        </w:tc>
        <w:tc>
          <w:tcPr>
            <w:tcW w:w="2130" w:type="dxa"/>
            <w:hideMark/>
          </w:tcPr>
          <w:p w14:paraId="1F79798D"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Metainformačný systém ZBGIS</w:t>
            </w:r>
          </w:p>
        </w:tc>
        <w:tc>
          <w:tcPr>
            <w:tcW w:w="1860" w:type="dxa"/>
            <w:hideMark/>
          </w:tcPr>
          <w:p w14:paraId="1238C8BA"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Webová aplikácia</w:t>
            </w:r>
          </w:p>
        </w:tc>
        <w:tc>
          <w:tcPr>
            <w:tcW w:w="1585" w:type="dxa"/>
            <w:hideMark/>
          </w:tcPr>
          <w:p w14:paraId="27794B62"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c>
          <w:tcPr>
            <w:tcW w:w="2023" w:type="dxa"/>
            <w:hideMark/>
          </w:tcPr>
          <w:p w14:paraId="734DB0D6"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Postgre SQL Server</w:t>
            </w:r>
          </w:p>
        </w:tc>
        <w:tc>
          <w:tcPr>
            <w:tcW w:w="1242" w:type="dxa"/>
            <w:hideMark/>
          </w:tcPr>
          <w:p w14:paraId="0685F177"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Ano</w:t>
            </w:r>
          </w:p>
        </w:tc>
        <w:tc>
          <w:tcPr>
            <w:tcW w:w="3402" w:type="dxa"/>
            <w:hideMark/>
          </w:tcPr>
          <w:p w14:paraId="5B8D0F1C"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r>
      <w:tr w:rsidR="0090201F" w:rsidRPr="00F81133" w14:paraId="56DE1C4B" w14:textId="77777777" w:rsidTr="00EC1750">
        <w:trPr>
          <w:trHeight w:val="320"/>
        </w:trPr>
        <w:tc>
          <w:tcPr>
            <w:cnfStyle w:val="001000000000" w:firstRow="0" w:lastRow="0" w:firstColumn="1" w:lastColumn="0" w:oddVBand="0" w:evenVBand="0" w:oddHBand="0" w:evenHBand="0" w:firstRowFirstColumn="0" w:firstRowLastColumn="0" w:lastRowFirstColumn="0" w:lastRowLastColumn="0"/>
            <w:tcW w:w="2318" w:type="dxa"/>
            <w:hideMark/>
          </w:tcPr>
          <w:p w14:paraId="3377D29C" w14:textId="77777777" w:rsidR="0090201F" w:rsidRPr="00F81133" w:rsidRDefault="0090201F" w:rsidP="00EC1750">
            <w:pPr>
              <w:rPr>
                <w:sz w:val="20"/>
                <w:szCs w:val="20"/>
              </w:rPr>
            </w:pPr>
          </w:p>
        </w:tc>
        <w:tc>
          <w:tcPr>
            <w:tcW w:w="2130" w:type="dxa"/>
            <w:hideMark/>
          </w:tcPr>
          <w:p w14:paraId="16D77E4B"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Portál ZBGIS</w:t>
            </w:r>
          </w:p>
        </w:tc>
        <w:tc>
          <w:tcPr>
            <w:tcW w:w="1860" w:type="dxa"/>
            <w:hideMark/>
          </w:tcPr>
          <w:p w14:paraId="6414D1FE"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Webový portál</w:t>
            </w:r>
          </w:p>
        </w:tc>
        <w:tc>
          <w:tcPr>
            <w:tcW w:w="1585" w:type="dxa"/>
            <w:hideMark/>
          </w:tcPr>
          <w:p w14:paraId="0DC8F9CF"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c>
          <w:tcPr>
            <w:tcW w:w="2023" w:type="dxa"/>
            <w:hideMark/>
          </w:tcPr>
          <w:p w14:paraId="72242954"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Oracle DB, filesystem</w:t>
            </w:r>
          </w:p>
        </w:tc>
        <w:tc>
          <w:tcPr>
            <w:tcW w:w="1242" w:type="dxa"/>
            <w:hideMark/>
          </w:tcPr>
          <w:p w14:paraId="70525F05"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Ano</w:t>
            </w:r>
          </w:p>
        </w:tc>
        <w:tc>
          <w:tcPr>
            <w:tcW w:w="3402" w:type="dxa"/>
            <w:hideMark/>
          </w:tcPr>
          <w:p w14:paraId="2314250D"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r>
      <w:tr w:rsidR="0090201F" w:rsidRPr="00F81133" w14:paraId="1B4527FF" w14:textId="77777777" w:rsidTr="00EC1750">
        <w:trPr>
          <w:cnfStyle w:val="000000100000" w:firstRow="0" w:lastRow="0" w:firstColumn="0" w:lastColumn="0" w:oddVBand="0" w:evenVBand="0" w:oddHBand="1"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2318" w:type="dxa"/>
            <w:hideMark/>
          </w:tcPr>
          <w:p w14:paraId="21F04868" w14:textId="77777777" w:rsidR="0090201F" w:rsidRPr="00F81133" w:rsidRDefault="0090201F" w:rsidP="00EC1750">
            <w:pPr>
              <w:rPr>
                <w:sz w:val="20"/>
                <w:szCs w:val="20"/>
              </w:rPr>
            </w:pPr>
          </w:p>
        </w:tc>
        <w:tc>
          <w:tcPr>
            <w:tcW w:w="2130" w:type="dxa"/>
            <w:hideMark/>
          </w:tcPr>
          <w:p w14:paraId="1A168B7C"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Integračná platforma</w:t>
            </w:r>
          </w:p>
        </w:tc>
        <w:tc>
          <w:tcPr>
            <w:tcW w:w="1860" w:type="dxa"/>
            <w:hideMark/>
          </w:tcPr>
          <w:p w14:paraId="6DF1D562"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ESB</w:t>
            </w:r>
          </w:p>
        </w:tc>
        <w:tc>
          <w:tcPr>
            <w:tcW w:w="1585" w:type="dxa"/>
            <w:hideMark/>
          </w:tcPr>
          <w:p w14:paraId="7193F96C"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c>
          <w:tcPr>
            <w:tcW w:w="2023" w:type="dxa"/>
            <w:hideMark/>
          </w:tcPr>
          <w:p w14:paraId="54D4A8EE"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Postgre SQL Server</w:t>
            </w:r>
          </w:p>
        </w:tc>
        <w:tc>
          <w:tcPr>
            <w:tcW w:w="1242" w:type="dxa"/>
            <w:hideMark/>
          </w:tcPr>
          <w:p w14:paraId="7D61A6AC"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Ano</w:t>
            </w:r>
          </w:p>
        </w:tc>
        <w:tc>
          <w:tcPr>
            <w:tcW w:w="3402" w:type="dxa"/>
            <w:hideMark/>
          </w:tcPr>
          <w:p w14:paraId="26440A20"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r>
      <w:tr w:rsidR="0090201F" w:rsidRPr="00F81133" w14:paraId="51E1FB0C" w14:textId="77777777" w:rsidTr="00EC1750">
        <w:trPr>
          <w:trHeight w:val="640"/>
        </w:trPr>
        <w:tc>
          <w:tcPr>
            <w:cnfStyle w:val="001000000000" w:firstRow="0" w:lastRow="0" w:firstColumn="1" w:lastColumn="0" w:oddVBand="0" w:evenVBand="0" w:oddHBand="0" w:evenHBand="0" w:firstRowFirstColumn="0" w:firstRowLastColumn="0" w:lastRowFirstColumn="0" w:lastRowLastColumn="0"/>
            <w:tcW w:w="2318" w:type="dxa"/>
            <w:hideMark/>
          </w:tcPr>
          <w:p w14:paraId="471C2838" w14:textId="77777777" w:rsidR="0090201F" w:rsidRPr="00F81133" w:rsidRDefault="0090201F" w:rsidP="00EC1750">
            <w:pPr>
              <w:rPr>
                <w:sz w:val="20"/>
                <w:szCs w:val="20"/>
              </w:rPr>
            </w:pPr>
          </w:p>
        </w:tc>
        <w:tc>
          <w:tcPr>
            <w:tcW w:w="2130" w:type="dxa"/>
            <w:hideMark/>
          </w:tcPr>
          <w:p w14:paraId="1E3FCA3B"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Webové mapové služby</w:t>
            </w:r>
          </w:p>
        </w:tc>
        <w:tc>
          <w:tcPr>
            <w:tcW w:w="1860" w:type="dxa"/>
            <w:hideMark/>
          </w:tcPr>
          <w:p w14:paraId="103E03C4"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Dátové služby</w:t>
            </w:r>
          </w:p>
        </w:tc>
        <w:tc>
          <w:tcPr>
            <w:tcW w:w="1585" w:type="dxa"/>
            <w:hideMark/>
          </w:tcPr>
          <w:p w14:paraId="362330DF"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c>
          <w:tcPr>
            <w:tcW w:w="2023" w:type="dxa"/>
            <w:hideMark/>
          </w:tcPr>
          <w:p w14:paraId="7F16BD77"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Oracle DB, filesystem</w:t>
            </w:r>
          </w:p>
        </w:tc>
        <w:tc>
          <w:tcPr>
            <w:tcW w:w="1242" w:type="dxa"/>
            <w:hideMark/>
          </w:tcPr>
          <w:p w14:paraId="266F71FF"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Ano</w:t>
            </w:r>
          </w:p>
        </w:tc>
        <w:tc>
          <w:tcPr>
            <w:tcW w:w="3402" w:type="dxa"/>
            <w:hideMark/>
          </w:tcPr>
          <w:p w14:paraId="1C750F8B"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r>
      <w:tr w:rsidR="0090201F" w:rsidRPr="00F81133" w14:paraId="56384724" w14:textId="77777777" w:rsidTr="00EC175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318" w:type="dxa"/>
            <w:hideMark/>
          </w:tcPr>
          <w:p w14:paraId="6568D3FF" w14:textId="77777777" w:rsidR="0090201F" w:rsidRPr="00F81133" w:rsidRDefault="0090201F" w:rsidP="00EC1750">
            <w:pPr>
              <w:rPr>
                <w:sz w:val="20"/>
                <w:szCs w:val="20"/>
              </w:rPr>
            </w:pPr>
          </w:p>
        </w:tc>
        <w:tc>
          <w:tcPr>
            <w:tcW w:w="2130" w:type="dxa"/>
            <w:hideMark/>
          </w:tcPr>
          <w:p w14:paraId="0199D946"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Obchodný modul</w:t>
            </w:r>
          </w:p>
        </w:tc>
        <w:tc>
          <w:tcPr>
            <w:tcW w:w="1860" w:type="dxa"/>
            <w:hideMark/>
          </w:tcPr>
          <w:p w14:paraId="0630FAAC"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Webová aplikácia</w:t>
            </w:r>
          </w:p>
        </w:tc>
        <w:tc>
          <w:tcPr>
            <w:tcW w:w="1585" w:type="dxa"/>
            <w:hideMark/>
          </w:tcPr>
          <w:p w14:paraId="200D3A5B"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c>
          <w:tcPr>
            <w:tcW w:w="2023" w:type="dxa"/>
            <w:hideMark/>
          </w:tcPr>
          <w:p w14:paraId="368477EE"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Oracle DB</w:t>
            </w:r>
          </w:p>
        </w:tc>
        <w:tc>
          <w:tcPr>
            <w:tcW w:w="1242" w:type="dxa"/>
            <w:hideMark/>
          </w:tcPr>
          <w:p w14:paraId="12F9A8DD"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Ano</w:t>
            </w:r>
          </w:p>
        </w:tc>
        <w:tc>
          <w:tcPr>
            <w:tcW w:w="3402" w:type="dxa"/>
            <w:hideMark/>
          </w:tcPr>
          <w:p w14:paraId="0ECFD558"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r>
      <w:tr w:rsidR="0090201F" w:rsidRPr="00F81133" w14:paraId="27E050D8" w14:textId="77777777" w:rsidTr="00EC1750">
        <w:trPr>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14:paraId="480E166E" w14:textId="77777777" w:rsidR="0090201F" w:rsidRPr="00F81133" w:rsidRDefault="0090201F" w:rsidP="00EC1750">
            <w:pPr>
              <w:rPr>
                <w:rFonts w:ascii="Calibri" w:hAnsi="Calibri" w:cs="Calibri"/>
                <w:b/>
                <w:bCs/>
                <w:color w:val="000000"/>
              </w:rPr>
            </w:pPr>
            <w:r w:rsidRPr="00F81133">
              <w:rPr>
                <w:rFonts w:ascii="Calibri" w:hAnsi="Calibri" w:cs="Calibri"/>
                <w:b/>
                <w:bCs/>
                <w:color w:val="000000"/>
              </w:rPr>
              <w:t>Interné systémy centra</w:t>
            </w:r>
          </w:p>
        </w:tc>
        <w:tc>
          <w:tcPr>
            <w:tcW w:w="2130" w:type="dxa"/>
            <w:hideMark/>
          </w:tcPr>
          <w:p w14:paraId="5F7F5872"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rPr>
            </w:pPr>
          </w:p>
        </w:tc>
        <w:tc>
          <w:tcPr>
            <w:tcW w:w="1860" w:type="dxa"/>
            <w:hideMark/>
          </w:tcPr>
          <w:p w14:paraId="3370E921"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1585" w:type="dxa"/>
            <w:hideMark/>
          </w:tcPr>
          <w:p w14:paraId="0DAC570E"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2023" w:type="dxa"/>
            <w:hideMark/>
          </w:tcPr>
          <w:p w14:paraId="2794732D"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1242" w:type="dxa"/>
            <w:hideMark/>
          </w:tcPr>
          <w:p w14:paraId="05135CF1"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3402" w:type="dxa"/>
            <w:hideMark/>
          </w:tcPr>
          <w:p w14:paraId="52E149FD"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r>
      <w:tr w:rsidR="0090201F" w:rsidRPr="00F81133" w14:paraId="116B7758" w14:textId="77777777" w:rsidTr="00EC1750">
        <w:trPr>
          <w:cnfStyle w:val="000000100000" w:firstRow="0" w:lastRow="0" w:firstColumn="0" w:lastColumn="0" w:oddVBand="0" w:evenVBand="0" w:oddHBand="1" w:evenHBand="0"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2318" w:type="dxa"/>
            <w:hideMark/>
          </w:tcPr>
          <w:p w14:paraId="638A3174" w14:textId="77777777" w:rsidR="0090201F" w:rsidRPr="00F81133" w:rsidRDefault="0090201F" w:rsidP="00EC1750">
            <w:pPr>
              <w:rPr>
                <w:sz w:val="20"/>
                <w:szCs w:val="20"/>
              </w:rPr>
            </w:pPr>
          </w:p>
        </w:tc>
        <w:tc>
          <w:tcPr>
            <w:tcW w:w="2130" w:type="dxa"/>
            <w:hideMark/>
          </w:tcPr>
          <w:p w14:paraId="479817D1"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Doména skgeodesy</w:t>
            </w:r>
          </w:p>
        </w:tc>
        <w:tc>
          <w:tcPr>
            <w:tcW w:w="1860" w:type="dxa"/>
            <w:hideMark/>
          </w:tcPr>
          <w:p w14:paraId="30D67D40"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1585" w:type="dxa"/>
            <w:hideMark/>
          </w:tcPr>
          <w:p w14:paraId="2F8FCF4D"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sz w:val="20"/>
                <w:szCs w:val="20"/>
              </w:rPr>
            </w:pPr>
          </w:p>
        </w:tc>
        <w:tc>
          <w:tcPr>
            <w:tcW w:w="2023" w:type="dxa"/>
            <w:hideMark/>
          </w:tcPr>
          <w:p w14:paraId="3B1088A7"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LDAP</w:t>
            </w:r>
          </w:p>
        </w:tc>
        <w:tc>
          <w:tcPr>
            <w:tcW w:w="1242" w:type="dxa"/>
            <w:hideMark/>
          </w:tcPr>
          <w:p w14:paraId="045733AE"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c>
          <w:tcPr>
            <w:tcW w:w="3402" w:type="dxa"/>
            <w:hideMark/>
          </w:tcPr>
          <w:p w14:paraId="206658DA"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správa užívateľov cez ActiveDirectory (AD), DNS, Certifikačná autorita skgeodesy.local, DHCP</w:t>
            </w:r>
          </w:p>
        </w:tc>
      </w:tr>
      <w:tr w:rsidR="0090201F" w:rsidRPr="00F81133" w14:paraId="67B0C673" w14:textId="77777777" w:rsidTr="00EC1750">
        <w:trPr>
          <w:trHeight w:val="600"/>
        </w:trPr>
        <w:tc>
          <w:tcPr>
            <w:cnfStyle w:val="001000000000" w:firstRow="0" w:lastRow="0" w:firstColumn="1" w:lastColumn="0" w:oddVBand="0" w:evenVBand="0" w:oddHBand="0" w:evenHBand="0" w:firstRowFirstColumn="0" w:firstRowLastColumn="0" w:lastRowFirstColumn="0" w:lastRowLastColumn="0"/>
            <w:tcW w:w="2318" w:type="dxa"/>
            <w:hideMark/>
          </w:tcPr>
          <w:p w14:paraId="62CE1DC5" w14:textId="77777777" w:rsidR="0090201F" w:rsidRPr="00F81133" w:rsidRDefault="0090201F" w:rsidP="00EC1750">
            <w:pPr>
              <w:rPr>
                <w:rFonts w:ascii="Calibri" w:hAnsi="Calibri" w:cs="Calibri"/>
                <w:color w:val="000000"/>
              </w:rPr>
            </w:pPr>
          </w:p>
        </w:tc>
        <w:tc>
          <w:tcPr>
            <w:tcW w:w="2130" w:type="dxa"/>
            <w:hideMark/>
          </w:tcPr>
          <w:p w14:paraId="1858EE41"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Emailový server</w:t>
            </w:r>
          </w:p>
        </w:tc>
        <w:tc>
          <w:tcPr>
            <w:tcW w:w="1860" w:type="dxa"/>
            <w:hideMark/>
          </w:tcPr>
          <w:p w14:paraId="26B8E55E"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Exchange server 15.0</w:t>
            </w:r>
          </w:p>
        </w:tc>
        <w:tc>
          <w:tcPr>
            <w:tcW w:w="1585" w:type="dxa"/>
            <w:hideMark/>
          </w:tcPr>
          <w:p w14:paraId="1E441201"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2023" w:type="dxa"/>
            <w:hideMark/>
          </w:tcPr>
          <w:p w14:paraId="34737573"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1242" w:type="dxa"/>
            <w:hideMark/>
          </w:tcPr>
          <w:p w14:paraId="4C6D8263"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Ano</w:t>
            </w:r>
          </w:p>
        </w:tc>
        <w:tc>
          <w:tcPr>
            <w:tcW w:w="3402" w:type="dxa"/>
            <w:hideMark/>
          </w:tcPr>
          <w:p w14:paraId="202FDFFE"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Exchange -&gt; Outlook-owa</w:t>
            </w:r>
          </w:p>
        </w:tc>
      </w:tr>
      <w:tr w:rsidR="0090201F" w:rsidRPr="00F81133" w14:paraId="43362BFC" w14:textId="77777777" w:rsidTr="00EC175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318" w:type="dxa"/>
            <w:hideMark/>
          </w:tcPr>
          <w:p w14:paraId="03BA05F1" w14:textId="77777777" w:rsidR="0090201F" w:rsidRPr="00F81133" w:rsidRDefault="0090201F" w:rsidP="00EC1750">
            <w:pPr>
              <w:rPr>
                <w:rFonts w:ascii="Calibri" w:hAnsi="Calibri" w:cs="Calibri"/>
                <w:color w:val="000000"/>
              </w:rPr>
            </w:pPr>
          </w:p>
        </w:tc>
        <w:tc>
          <w:tcPr>
            <w:tcW w:w="2130" w:type="dxa"/>
            <w:hideMark/>
          </w:tcPr>
          <w:p w14:paraId="1282B210"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Intranet</w:t>
            </w:r>
          </w:p>
        </w:tc>
        <w:tc>
          <w:tcPr>
            <w:tcW w:w="1860" w:type="dxa"/>
            <w:hideMark/>
          </w:tcPr>
          <w:p w14:paraId="3AF5DC8A"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webová stránka</w:t>
            </w:r>
          </w:p>
        </w:tc>
        <w:tc>
          <w:tcPr>
            <w:tcW w:w="1585" w:type="dxa"/>
            <w:hideMark/>
          </w:tcPr>
          <w:p w14:paraId="051A73FA"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IIS</w:t>
            </w:r>
          </w:p>
        </w:tc>
        <w:tc>
          <w:tcPr>
            <w:tcW w:w="2023" w:type="dxa"/>
            <w:hideMark/>
          </w:tcPr>
          <w:p w14:paraId="62DFE921"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1242" w:type="dxa"/>
            <w:hideMark/>
          </w:tcPr>
          <w:p w14:paraId="42FF7061"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Nie</w:t>
            </w:r>
          </w:p>
        </w:tc>
        <w:tc>
          <w:tcPr>
            <w:tcW w:w="3402" w:type="dxa"/>
            <w:hideMark/>
          </w:tcPr>
          <w:p w14:paraId="5C870776"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r>
      <w:tr w:rsidR="0090201F" w:rsidRPr="00F81133" w14:paraId="4ABA8BAF" w14:textId="77777777" w:rsidTr="00EC1750">
        <w:trPr>
          <w:trHeight w:val="320"/>
        </w:trPr>
        <w:tc>
          <w:tcPr>
            <w:cnfStyle w:val="001000000000" w:firstRow="0" w:lastRow="0" w:firstColumn="1" w:lastColumn="0" w:oddVBand="0" w:evenVBand="0" w:oddHBand="0" w:evenHBand="0" w:firstRowFirstColumn="0" w:firstRowLastColumn="0" w:lastRowFirstColumn="0" w:lastRowLastColumn="0"/>
            <w:tcW w:w="2318" w:type="dxa"/>
            <w:hideMark/>
          </w:tcPr>
          <w:p w14:paraId="10422E87" w14:textId="77777777" w:rsidR="0090201F" w:rsidRPr="00F81133" w:rsidRDefault="0090201F" w:rsidP="00EC1750">
            <w:pPr>
              <w:rPr>
                <w:sz w:val="20"/>
                <w:szCs w:val="20"/>
              </w:rPr>
            </w:pPr>
          </w:p>
        </w:tc>
        <w:tc>
          <w:tcPr>
            <w:tcW w:w="2130" w:type="dxa"/>
            <w:hideMark/>
          </w:tcPr>
          <w:p w14:paraId="55FFAB90"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Sharepoint</w:t>
            </w:r>
          </w:p>
        </w:tc>
        <w:tc>
          <w:tcPr>
            <w:tcW w:w="1860" w:type="dxa"/>
            <w:hideMark/>
          </w:tcPr>
          <w:p w14:paraId="4C6587D5"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1585" w:type="dxa"/>
            <w:hideMark/>
          </w:tcPr>
          <w:p w14:paraId="6E18CC05"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IIS</w:t>
            </w:r>
          </w:p>
        </w:tc>
        <w:tc>
          <w:tcPr>
            <w:tcW w:w="2023" w:type="dxa"/>
            <w:hideMark/>
          </w:tcPr>
          <w:p w14:paraId="4857CD42"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1242" w:type="dxa"/>
            <w:hideMark/>
          </w:tcPr>
          <w:p w14:paraId="6B6A371D"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Nie</w:t>
            </w:r>
          </w:p>
        </w:tc>
        <w:tc>
          <w:tcPr>
            <w:tcW w:w="3402" w:type="dxa"/>
            <w:hideMark/>
          </w:tcPr>
          <w:p w14:paraId="64D14114"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r>
      <w:tr w:rsidR="0090201F" w:rsidRPr="00F81133" w14:paraId="348AE5D9" w14:textId="77777777" w:rsidTr="00EC1750">
        <w:trPr>
          <w:cnfStyle w:val="000000100000" w:firstRow="0" w:lastRow="0" w:firstColumn="0" w:lastColumn="0" w:oddVBand="0" w:evenVBand="0" w:oddHBand="1" w:evenHBand="0"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2318" w:type="dxa"/>
            <w:hideMark/>
          </w:tcPr>
          <w:p w14:paraId="718D963B" w14:textId="77777777" w:rsidR="0090201F" w:rsidRPr="00F81133" w:rsidRDefault="0090201F" w:rsidP="00EC1750">
            <w:pPr>
              <w:rPr>
                <w:sz w:val="20"/>
                <w:szCs w:val="20"/>
              </w:rPr>
            </w:pPr>
          </w:p>
        </w:tc>
        <w:tc>
          <w:tcPr>
            <w:tcW w:w="2130" w:type="dxa"/>
            <w:hideMark/>
          </w:tcPr>
          <w:p w14:paraId="5FC95795"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Kamerový bezpečnostný systém</w:t>
            </w:r>
          </w:p>
        </w:tc>
        <w:tc>
          <w:tcPr>
            <w:tcW w:w="1860" w:type="dxa"/>
            <w:hideMark/>
          </w:tcPr>
          <w:p w14:paraId="4A31DC99"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1585" w:type="dxa"/>
            <w:hideMark/>
          </w:tcPr>
          <w:p w14:paraId="75E8C1E1"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sz w:val="20"/>
                <w:szCs w:val="20"/>
              </w:rPr>
            </w:pPr>
          </w:p>
        </w:tc>
        <w:tc>
          <w:tcPr>
            <w:tcW w:w="2023" w:type="dxa"/>
            <w:hideMark/>
          </w:tcPr>
          <w:p w14:paraId="7D62CEF1"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 xml:space="preserve">File system </w:t>
            </w:r>
          </w:p>
        </w:tc>
        <w:tc>
          <w:tcPr>
            <w:tcW w:w="1242" w:type="dxa"/>
            <w:hideMark/>
          </w:tcPr>
          <w:p w14:paraId="52A9FDA5"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Nie</w:t>
            </w:r>
          </w:p>
        </w:tc>
        <w:tc>
          <w:tcPr>
            <w:tcW w:w="3402" w:type="dxa"/>
            <w:hideMark/>
          </w:tcPr>
          <w:p w14:paraId="5E7473CA"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r>
      <w:tr w:rsidR="0090201F" w:rsidRPr="00F81133" w14:paraId="26184592" w14:textId="77777777" w:rsidTr="00EC1750">
        <w:trPr>
          <w:trHeight w:val="320"/>
        </w:trPr>
        <w:tc>
          <w:tcPr>
            <w:cnfStyle w:val="001000000000" w:firstRow="0" w:lastRow="0" w:firstColumn="1" w:lastColumn="0" w:oddVBand="0" w:evenVBand="0" w:oddHBand="0" w:evenHBand="0" w:firstRowFirstColumn="0" w:firstRowLastColumn="0" w:lastRowFirstColumn="0" w:lastRowLastColumn="0"/>
            <w:tcW w:w="2318" w:type="dxa"/>
            <w:hideMark/>
          </w:tcPr>
          <w:p w14:paraId="4FA08B06" w14:textId="77777777" w:rsidR="0090201F" w:rsidRPr="00F81133" w:rsidRDefault="0090201F" w:rsidP="00EC1750">
            <w:pPr>
              <w:rPr>
                <w:sz w:val="20"/>
                <w:szCs w:val="20"/>
              </w:rPr>
            </w:pPr>
          </w:p>
        </w:tc>
        <w:tc>
          <w:tcPr>
            <w:tcW w:w="2130" w:type="dxa"/>
            <w:hideMark/>
          </w:tcPr>
          <w:p w14:paraId="5D02532C"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SPIN</w:t>
            </w:r>
          </w:p>
        </w:tc>
        <w:tc>
          <w:tcPr>
            <w:tcW w:w="1860" w:type="dxa"/>
            <w:hideMark/>
          </w:tcPr>
          <w:p w14:paraId="3D3DB1B3"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Webová aplikácia</w:t>
            </w:r>
          </w:p>
        </w:tc>
        <w:tc>
          <w:tcPr>
            <w:tcW w:w="1585" w:type="dxa"/>
            <w:hideMark/>
          </w:tcPr>
          <w:p w14:paraId="02D6FD64"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c>
          <w:tcPr>
            <w:tcW w:w="2023" w:type="dxa"/>
            <w:hideMark/>
          </w:tcPr>
          <w:p w14:paraId="0CC3A53F"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1242" w:type="dxa"/>
            <w:hideMark/>
          </w:tcPr>
          <w:p w14:paraId="48A7130B"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Nie</w:t>
            </w:r>
          </w:p>
        </w:tc>
        <w:tc>
          <w:tcPr>
            <w:tcW w:w="3402" w:type="dxa"/>
            <w:hideMark/>
          </w:tcPr>
          <w:p w14:paraId="4C925D76"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Asseco ERP</w:t>
            </w:r>
          </w:p>
        </w:tc>
      </w:tr>
      <w:tr w:rsidR="0090201F" w:rsidRPr="00F81133" w14:paraId="506A7428" w14:textId="77777777" w:rsidTr="00EC1750">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318" w:type="dxa"/>
            <w:hideMark/>
          </w:tcPr>
          <w:p w14:paraId="0C31B361" w14:textId="77777777" w:rsidR="0090201F" w:rsidRPr="00F81133" w:rsidRDefault="0090201F" w:rsidP="00EC1750">
            <w:pPr>
              <w:rPr>
                <w:rFonts w:ascii="Calibri" w:hAnsi="Calibri" w:cs="Calibri"/>
                <w:color w:val="000000"/>
              </w:rPr>
            </w:pPr>
          </w:p>
        </w:tc>
        <w:tc>
          <w:tcPr>
            <w:tcW w:w="2130" w:type="dxa"/>
            <w:hideMark/>
          </w:tcPr>
          <w:p w14:paraId="69BB52B3"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Dochádzkový systém</w:t>
            </w:r>
          </w:p>
        </w:tc>
        <w:tc>
          <w:tcPr>
            <w:tcW w:w="1860" w:type="dxa"/>
            <w:hideMark/>
          </w:tcPr>
          <w:p w14:paraId="52607B49"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Webová aplikácia</w:t>
            </w:r>
          </w:p>
        </w:tc>
        <w:tc>
          <w:tcPr>
            <w:tcW w:w="1585" w:type="dxa"/>
            <w:hideMark/>
          </w:tcPr>
          <w:p w14:paraId="5A668CB0"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c>
          <w:tcPr>
            <w:tcW w:w="2023" w:type="dxa"/>
            <w:hideMark/>
          </w:tcPr>
          <w:p w14:paraId="2B302EBB"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sz w:val="20"/>
                <w:szCs w:val="20"/>
              </w:rPr>
            </w:pPr>
          </w:p>
        </w:tc>
        <w:tc>
          <w:tcPr>
            <w:tcW w:w="1242" w:type="dxa"/>
            <w:hideMark/>
          </w:tcPr>
          <w:p w14:paraId="727D79E6"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Nie</w:t>
            </w:r>
          </w:p>
        </w:tc>
        <w:tc>
          <w:tcPr>
            <w:tcW w:w="3402" w:type="dxa"/>
            <w:hideMark/>
          </w:tcPr>
          <w:p w14:paraId="52BA4EB6"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r>
      <w:tr w:rsidR="0090201F" w:rsidRPr="00F81133" w14:paraId="3C497090" w14:textId="77777777" w:rsidTr="00EC1750">
        <w:trPr>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14:paraId="1EF70CC8" w14:textId="77777777" w:rsidR="0090201F" w:rsidRPr="00F81133" w:rsidRDefault="0090201F" w:rsidP="00EC1750">
            <w:pPr>
              <w:rPr>
                <w:rFonts w:ascii="Calibri" w:hAnsi="Calibri" w:cs="Calibri"/>
                <w:b/>
                <w:bCs/>
                <w:color w:val="000000"/>
              </w:rPr>
            </w:pPr>
            <w:r w:rsidRPr="00F81133">
              <w:rPr>
                <w:rFonts w:ascii="Calibri" w:hAnsi="Calibri" w:cs="Calibri"/>
                <w:b/>
                <w:bCs/>
                <w:color w:val="000000"/>
              </w:rPr>
              <w:t>GKÚ</w:t>
            </w:r>
          </w:p>
        </w:tc>
        <w:tc>
          <w:tcPr>
            <w:tcW w:w="2130" w:type="dxa"/>
            <w:hideMark/>
          </w:tcPr>
          <w:p w14:paraId="06B21DDD"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rPr>
            </w:pPr>
          </w:p>
        </w:tc>
        <w:tc>
          <w:tcPr>
            <w:tcW w:w="1860" w:type="dxa"/>
            <w:hideMark/>
          </w:tcPr>
          <w:p w14:paraId="7A306C84"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1585" w:type="dxa"/>
            <w:hideMark/>
          </w:tcPr>
          <w:p w14:paraId="2EBFFDDD"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2023" w:type="dxa"/>
            <w:hideMark/>
          </w:tcPr>
          <w:p w14:paraId="167ACF25"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1242" w:type="dxa"/>
            <w:hideMark/>
          </w:tcPr>
          <w:p w14:paraId="00697957"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3402" w:type="dxa"/>
            <w:hideMark/>
          </w:tcPr>
          <w:p w14:paraId="6960A93D"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r>
      <w:tr w:rsidR="0090201F" w:rsidRPr="00F81133" w14:paraId="342A3225" w14:textId="77777777" w:rsidTr="00EC1750">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318" w:type="dxa"/>
            <w:hideMark/>
          </w:tcPr>
          <w:p w14:paraId="68701FA6" w14:textId="77777777" w:rsidR="0090201F" w:rsidRPr="00F81133" w:rsidRDefault="0090201F" w:rsidP="00EC1750">
            <w:pPr>
              <w:rPr>
                <w:sz w:val="20"/>
                <w:szCs w:val="20"/>
              </w:rPr>
            </w:pPr>
          </w:p>
        </w:tc>
        <w:tc>
          <w:tcPr>
            <w:tcW w:w="2130" w:type="dxa"/>
            <w:hideMark/>
          </w:tcPr>
          <w:p w14:paraId="307B0D41"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Poskytovanie údajov</w:t>
            </w:r>
          </w:p>
        </w:tc>
        <w:tc>
          <w:tcPr>
            <w:tcW w:w="1860" w:type="dxa"/>
            <w:hideMark/>
          </w:tcPr>
          <w:p w14:paraId="7BB84A4E"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Webová aplikácia</w:t>
            </w:r>
          </w:p>
        </w:tc>
        <w:tc>
          <w:tcPr>
            <w:tcW w:w="1585" w:type="dxa"/>
            <w:hideMark/>
          </w:tcPr>
          <w:p w14:paraId="68078E6A"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c>
          <w:tcPr>
            <w:tcW w:w="2023" w:type="dxa"/>
            <w:hideMark/>
          </w:tcPr>
          <w:p w14:paraId="04EF70EC"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sz w:val="20"/>
                <w:szCs w:val="20"/>
              </w:rPr>
            </w:pPr>
          </w:p>
        </w:tc>
        <w:tc>
          <w:tcPr>
            <w:tcW w:w="1242" w:type="dxa"/>
            <w:hideMark/>
          </w:tcPr>
          <w:p w14:paraId="70CBBD3C"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Ano</w:t>
            </w:r>
          </w:p>
        </w:tc>
        <w:tc>
          <w:tcPr>
            <w:tcW w:w="3402" w:type="dxa"/>
            <w:hideMark/>
          </w:tcPr>
          <w:p w14:paraId="5327AD24"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r>
      <w:tr w:rsidR="0090201F" w:rsidRPr="00F81133" w14:paraId="58B394BC" w14:textId="77777777" w:rsidTr="00EC1750">
        <w:trPr>
          <w:trHeight w:val="320"/>
        </w:trPr>
        <w:tc>
          <w:tcPr>
            <w:cnfStyle w:val="001000000000" w:firstRow="0" w:lastRow="0" w:firstColumn="1" w:lastColumn="0" w:oddVBand="0" w:evenVBand="0" w:oddHBand="0" w:evenHBand="0" w:firstRowFirstColumn="0" w:firstRowLastColumn="0" w:lastRowFirstColumn="0" w:lastRowLastColumn="0"/>
            <w:tcW w:w="2318" w:type="dxa"/>
            <w:hideMark/>
          </w:tcPr>
          <w:p w14:paraId="51D276C7" w14:textId="77777777" w:rsidR="0090201F" w:rsidRPr="00F81133" w:rsidRDefault="0090201F" w:rsidP="00EC1750">
            <w:pPr>
              <w:rPr>
                <w:sz w:val="20"/>
                <w:szCs w:val="20"/>
              </w:rPr>
            </w:pPr>
          </w:p>
        </w:tc>
        <w:tc>
          <w:tcPr>
            <w:tcW w:w="2130" w:type="dxa"/>
            <w:hideMark/>
          </w:tcPr>
          <w:p w14:paraId="1223991F"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CallCentrum</w:t>
            </w:r>
          </w:p>
        </w:tc>
        <w:tc>
          <w:tcPr>
            <w:tcW w:w="1860" w:type="dxa"/>
            <w:hideMark/>
          </w:tcPr>
          <w:p w14:paraId="7AB5F228"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Webová aplikácia</w:t>
            </w:r>
          </w:p>
        </w:tc>
        <w:tc>
          <w:tcPr>
            <w:tcW w:w="1585" w:type="dxa"/>
            <w:hideMark/>
          </w:tcPr>
          <w:p w14:paraId="3117D5B4"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c>
          <w:tcPr>
            <w:tcW w:w="2023" w:type="dxa"/>
            <w:hideMark/>
          </w:tcPr>
          <w:p w14:paraId="7A6E26E4"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1242" w:type="dxa"/>
            <w:hideMark/>
          </w:tcPr>
          <w:p w14:paraId="6ED6E41F"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14:paraId="44FA7DA9"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Call centrum manager</w:t>
            </w:r>
          </w:p>
        </w:tc>
      </w:tr>
      <w:tr w:rsidR="0090201F" w:rsidRPr="00F81133" w14:paraId="1DC4EEDB" w14:textId="77777777" w:rsidTr="00EC1750">
        <w:trPr>
          <w:cnfStyle w:val="000000100000" w:firstRow="0" w:lastRow="0" w:firstColumn="0" w:lastColumn="0" w:oddVBand="0" w:evenVBand="0" w:oddHBand="1" w:evenHBand="0" w:firstRowFirstColumn="0" w:firstRowLastColumn="0" w:lastRowFirstColumn="0" w:lastRowLastColumn="0"/>
          <w:trHeight w:val="960"/>
        </w:trPr>
        <w:tc>
          <w:tcPr>
            <w:cnfStyle w:val="001000000000" w:firstRow="0" w:lastRow="0" w:firstColumn="1" w:lastColumn="0" w:oddVBand="0" w:evenVBand="0" w:oddHBand="0" w:evenHBand="0" w:firstRowFirstColumn="0" w:firstRowLastColumn="0" w:lastRowFirstColumn="0" w:lastRowLastColumn="0"/>
            <w:tcW w:w="2318" w:type="dxa"/>
            <w:hideMark/>
          </w:tcPr>
          <w:p w14:paraId="7C5DD00D" w14:textId="77777777" w:rsidR="0090201F" w:rsidRPr="00F81133" w:rsidRDefault="0090201F" w:rsidP="00EC1750">
            <w:pPr>
              <w:rPr>
                <w:rFonts w:ascii="Calibri" w:hAnsi="Calibri" w:cs="Calibri"/>
                <w:color w:val="000000"/>
              </w:rPr>
            </w:pPr>
          </w:p>
        </w:tc>
        <w:tc>
          <w:tcPr>
            <w:tcW w:w="2130" w:type="dxa"/>
            <w:hideMark/>
          </w:tcPr>
          <w:p w14:paraId="3603882C"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SKPOS</w:t>
            </w:r>
          </w:p>
        </w:tc>
        <w:tc>
          <w:tcPr>
            <w:tcW w:w="1860" w:type="dxa"/>
            <w:hideMark/>
          </w:tcPr>
          <w:p w14:paraId="408BC6CB"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Webová aplikácia+backend</w:t>
            </w:r>
          </w:p>
        </w:tc>
        <w:tc>
          <w:tcPr>
            <w:tcW w:w="1585" w:type="dxa"/>
            <w:hideMark/>
          </w:tcPr>
          <w:p w14:paraId="4D56262C"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Apache</w:t>
            </w:r>
          </w:p>
        </w:tc>
        <w:tc>
          <w:tcPr>
            <w:tcW w:w="2023" w:type="dxa"/>
            <w:hideMark/>
          </w:tcPr>
          <w:p w14:paraId="7D034A4F"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c>
          <w:tcPr>
            <w:tcW w:w="1242" w:type="dxa"/>
            <w:hideMark/>
          </w:tcPr>
          <w:p w14:paraId="0246C139"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Ano</w:t>
            </w:r>
          </w:p>
        </w:tc>
        <w:tc>
          <w:tcPr>
            <w:tcW w:w="3402" w:type="dxa"/>
            <w:hideMark/>
          </w:tcPr>
          <w:p w14:paraId="6F6F5962"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Slovenská priestorová a observačná služba</w:t>
            </w:r>
          </w:p>
        </w:tc>
      </w:tr>
      <w:tr w:rsidR="0090201F" w:rsidRPr="00F81133" w14:paraId="6D27A387" w14:textId="77777777" w:rsidTr="00EC1750">
        <w:trPr>
          <w:trHeight w:val="290"/>
        </w:trPr>
        <w:tc>
          <w:tcPr>
            <w:cnfStyle w:val="001000000000" w:firstRow="0" w:lastRow="0" w:firstColumn="1" w:lastColumn="0" w:oddVBand="0" w:evenVBand="0" w:oddHBand="0" w:evenHBand="0" w:firstRowFirstColumn="0" w:firstRowLastColumn="0" w:lastRowFirstColumn="0" w:lastRowLastColumn="0"/>
            <w:tcW w:w="2318" w:type="dxa"/>
            <w:hideMark/>
          </w:tcPr>
          <w:p w14:paraId="270C017B" w14:textId="77777777" w:rsidR="0090201F" w:rsidRPr="00F81133" w:rsidRDefault="0090201F" w:rsidP="00EC1750">
            <w:pPr>
              <w:rPr>
                <w:rFonts w:ascii="Calibri" w:hAnsi="Calibri" w:cs="Calibri"/>
                <w:b/>
                <w:bCs/>
                <w:color w:val="000000"/>
              </w:rPr>
            </w:pPr>
            <w:r w:rsidRPr="00F81133">
              <w:rPr>
                <w:rFonts w:ascii="Calibri" w:hAnsi="Calibri" w:cs="Calibri"/>
                <w:b/>
                <w:bCs/>
                <w:color w:val="000000"/>
              </w:rPr>
              <w:t>VÚGK</w:t>
            </w:r>
          </w:p>
        </w:tc>
        <w:tc>
          <w:tcPr>
            <w:tcW w:w="2130" w:type="dxa"/>
            <w:hideMark/>
          </w:tcPr>
          <w:p w14:paraId="12A18ED3"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rPr>
            </w:pPr>
          </w:p>
        </w:tc>
        <w:tc>
          <w:tcPr>
            <w:tcW w:w="1860" w:type="dxa"/>
            <w:hideMark/>
          </w:tcPr>
          <w:p w14:paraId="5AF0DE89"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1585" w:type="dxa"/>
            <w:hideMark/>
          </w:tcPr>
          <w:p w14:paraId="65961C36"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2023" w:type="dxa"/>
            <w:hideMark/>
          </w:tcPr>
          <w:p w14:paraId="4AC539C7"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1242" w:type="dxa"/>
            <w:hideMark/>
          </w:tcPr>
          <w:p w14:paraId="0B46724B"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c>
          <w:tcPr>
            <w:tcW w:w="3402" w:type="dxa"/>
            <w:hideMark/>
          </w:tcPr>
          <w:p w14:paraId="289B6969"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sz w:val="20"/>
                <w:szCs w:val="20"/>
              </w:rPr>
            </w:pPr>
          </w:p>
        </w:tc>
      </w:tr>
      <w:tr w:rsidR="0090201F" w:rsidRPr="00F81133" w14:paraId="50E7C658" w14:textId="77777777" w:rsidTr="00EC1750">
        <w:trPr>
          <w:cnfStyle w:val="000000100000" w:firstRow="0" w:lastRow="0" w:firstColumn="0" w:lastColumn="0" w:oddVBand="0" w:evenVBand="0" w:oddHBand="1" w:evenHBand="0"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2318" w:type="dxa"/>
            <w:hideMark/>
          </w:tcPr>
          <w:p w14:paraId="24B96FB3" w14:textId="77777777" w:rsidR="0090201F" w:rsidRPr="00F81133" w:rsidRDefault="0090201F" w:rsidP="00EC1750">
            <w:pPr>
              <w:rPr>
                <w:sz w:val="20"/>
                <w:szCs w:val="20"/>
              </w:rPr>
            </w:pPr>
          </w:p>
        </w:tc>
        <w:tc>
          <w:tcPr>
            <w:tcW w:w="2130" w:type="dxa"/>
            <w:hideMark/>
          </w:tcPr>
          <w:p w14:paraId="78FEF107"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Skripty na distribúciu údajov SPI, SGI</w:t>
            </w:r>
          </w:p>
        </w:tc>
        <w:tc>
          <w:tcPr>
            <w:tcW w:w="1860" w:type="dxa"/>
            <w:hideMark/>
          </w:tcPr>
          <w:p w14:paraId="677192ED"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Skripty na serveri</w:t>
            </w:r>
          </w:p>
        </w:tc>
        <w:tc>
          <w:tcPr>
            <w:tcW w:w="1585" w:type="dxa"/>
            <w:hideMark/>
          </w:tcPr>
          <w:p w14:paraId="0B1E71D5"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p>
        </w:tc>
        <w:tc>
          <w:tcPr>
            <w:tcW w:w="2023" w:type="dxa"/>
            <w:hideMark/>
          </w:tcPr>
          <w:p w14:paraId="2A01A2CA"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Filesytém</w:t>
            </w:r>
          </w:p>
        </w:tc>
        <w:tc>
          <w:tcPr>
            <w:tcW w:w="1242" w:type="dxa"/>
            <w:hideMark/>
          </w:tcPr>
          <w:p w14:paraId="1BCEF1E2"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F81133">
              <w:rPr>
                <w:rFonts w:ascii="Calibri" w:hAnsi="Calibri" w:cs="Calibri"/>
                <w:color w:val="000000"/>
              </w:rPr>
              <w:t>Nie</w:t>
            </w:r>
          </w:p>
        </w:tc>
        <w:tc>
          <w:tcPr>
            <w:tcW w:w="3402" w:type="dxa"/>
            <w:hideMark/>
          </w:tcPr>
          <w:p w14:paraId="6D221E0D" w14:textId="77777777" w:rsidR="0090201F" w:rsidRPr="00F81133" w:rsidRDefault="0090201F" w:rsidP="00EC175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r>
      <w:tr w:rsidR="0090201F" w:rsidRPr="00F81133" w14:paraId="3D58388A" w14:textId="77777777" w:rsidTr="00EC1750">
        <w:trPr>
          <w:trHeight w:val="600"/>
        </w:trPr>
        <w:tc>
          <w:tcPr>
            <w:cnfStyle w:val="001000000000" w:firstRow="0" w:lastRow="0" w:firstColumn="1" w:lastColumn="0" w:oddVBand="0" w:evenVBand="0" w:oddHBand="0" w:evenHBand="0" w:firstRowFirstColumn="0" w:firstRowLastColumn="0" w:lastRowFirstColumn="0" w:lastRowLastColumn="0"/>
            <w:tcW w:w="2318" w:type="dxa"/>
            <w:hideMark/>
          </w:tcPr>
          <w:p w14:paraId="66B0EDEA" w14:textId="77777777" w:rsidR="0090201F" w:rsidRPr="00F81133" w:rsidRDefault="0090201F" w:rsidP="00EC1750">
            <w:pPr>
              <w:rPr>
                <w:sz w:val="20"/>
                <w:szCs w:val="20"/>
              </w:rPr>
            </w:pPr>
          </w:p>
        </w:tc>
        <w:tc>
          <w:tcPr>
            <w:tcW w:w="2130" w:type="dxa"/>
            <w:hideMark/>
          </w:tcPr>
          <w:p w14:paraId="2CA422F2"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Špecifické služby z KN + registrácia</w:t>
            </w:r>
          </w:p>
        </w:tc>
        <w:tc>
          <w:tcPr>
            <w:tcW w:w="1860" w:type="dxa"/>
            <w:hideMark/>
          </w:tcPr>
          <w:p w14:paraId="2FDD57D6"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F81133">
              <w:rPr>
                <w:rFonts w:ascii="Segoe UI" w:hAnsi="Segoe UI" w:cs="Segoe UI"/>
                <w:color w:val="000000"/>
                <w:sz w:val="20"/>
                <w:szCs w:val="20"/>
              </w:rPr>
              <w:t>Webová aplikácia</w:t>
            </w:r>
          </w:p>
        </w:tc>
        <w:tc>
          <w:tcPr>
            <w:tcW w:w="1585" w:type="dxa"/>
            <w:hideMark/>
          </w:tcPr>
          <w:p w14:paraId="597F6FE0"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p>
        </w:tc>
        <w:tc>
          <w:tcPr>
            <w:tcW w:w="2023" w:type="dxa"/>
            <w:hideMark/>
          </w:tcPr>
          <w:p w14:paraId="08F3DAFD"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Oracle DB</w:t>
            </w:r>
          </w:p>
        </w:tc>
        <w:tc>
          <w:tcPr>
            <w:tcW w:w="1242" w:type="dxa"/>
            <w:hideMark/>
          </w:tcPr>
          <w:p w14:paraId="0E24E3FF"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F81133">
              <w:rPr>
                <w:rFonts w:ascii="Calibri" w:hAnsi="Calibri" w:cs="Calibri"/>
                <w:color w:val="000000"/>
              </w:rPr>
              <w:t>Ano</w:t>
            </w:r>
          </w:p>
        </w:tc>
        <w:tc>
          <w:tcPr>
            <w:tcW w:w="3402" w:type="dxa"/>
            <w:hideMark/>
          </w:tcPr>
          <w:p w14:paraId="384B5713" w14:textId="77777777" w:rsidR="0090201F" w:rsidRPr="00F81133" w:rsidRDefault="0090201F" w:rsidP="00EC175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r>
    </w:tbl>
    <w:p w14:paraId="7C7DC84B" w14:textId="77777777" w:rsidR="0090201F" w:rsidRDefault="0090201F" w:rsidP="0090201F">
      <w:pPr>
        <w:rPr>
          <w:b/>
        </w:rPr>
        <w:sectPr w:rsidR="0090201F" w:rsidSect="00EC1750">
          <w:pgSz w:w="16838" w:h="11906" w:orient="landscape"/>
          <w:pgMar w:top="1418" w:right="1418" w:bottom="1418" w:left="1418" w:header="709" w:footer="709" w:gutter="0"/>
          <w:cols w:space="708"/>
          <w:docGrid w:linePitch="360"/>
        </w:sectPr>
      </w:pPr>
    </w:p>
    <w:p w14:paraId="0079CE00" w14:textId="77777777" w:rsidR="0090201F" w:rsidRPr="001E65F0" w:rsidRDefault="0090201F" w:rsidP="0090201F">
      <w:pPr>
        <w:rPr>
          <w:b/>
        </w:rPr>
      </w:pPr>
      <w:r w:rsidRPr="001E65F0">
        <w:rPr>
          <w:b/>
        </w:rPr>
        <w:lastRenderedPageBreak/>
        <w:t xml:space="preserve">Príloha č. 2: Vzor protokolu o prevzatí </w:t>
      </w:r>
    </w:p>
    <w:p w14:paraId="5BE08714" w14:textId="77777777" w:rsidR="0090201F" w:rsidRDefault="0090201F" w:rsidP="0090201F">
      <w:pPr>
        <w:pStyle w:val="Default"/>
        <w:contextualSpacing/>
        <w:jc w:val="both"/>
        <w:rPr>
          <w:b/>
        </w:rPr>
      </w:pPr>
    </w:p>
    <w:p w14:paraId="4FAAE322" w14:textId="77777777" w:rsidR="0090201F" w:rsidRPr="00264EB0" w:rsidRDefault="0090201F" w:rsidP="0090201F">
      <w:pPr>
        <w:pStyle w:val="Default"/>
        <w:contextualSpacing/>
        <w:jc w:val="center"/>
        <w:rPr>
          <w:b/>
          <w:caps/>
        </w:rPr>
      </w:pPr>
      <w:r w:rsidRPr="00264EB0">
        <w:rPr>
          <w:b/>
          <w:caps/>
        </w:rPr>
        <w:t>Protokol o prevzatí</w:t>
      </w:r>
    </w:p>
    <w:p w14:paraId="69D85EA0" w14:textId="77777777" w:rsidR="0090201F" w:rsidRPr="001E65F0" w:rsidRDefault="0090201F" w:rsidP="0090201F">
      <w:pPr>
        <w:pStyle w:val="Header"/>
        <w:spacing w:before="60" w:line="276" w:lineRule="auto"/>
        <w:contextualSpacing/>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4394"/>
        <w:gridCol w:w="1134"/>
        <w:gridCol w:w="1417"/>
      </w:tblGrid>
      <w:tr w:rsidR="0090201F" w:rsidRPr="001E65F0" w14:paraId="27F064F8" w14:textId="77777777" w:rsidTr="00EC1750">
        <w:trPr>
          <w:cantSplit/>
          <w:trHeight w:val="294"/>
        </w:trPr>
        <w:tc>
          <w:tcPr>
            <w:tcW w:w="2802" w:type="dxa"/>
            <w:tcBorders>
              <w:top w:val="double" w:sz="4" w:space="0" w:color="auto"/>
              <w:left w:val="double" w:sz="4" w:space="0" w:color="auto"/>
              <w:bottom w:val="single" w:sz="4" w:space="0" w:color="auto"/>
              <w:right w:val="single" w:sz="4" w:space="0" w:color="auto"/>
            </w:tcBorders>
            <w:shd w:val="pct5" w:color="auto" w:fill="FFFFFF"/>
          </w:tcPr>
          <w:p w14:paraId="2CB300B6" w14:textId="77777777" w:rsidR="0090201F" w:rsidRPr="001E65F0" w:rsidRDefault="0090201F" w:rsidP="00EC1750">
            <w:pPr>
              <w:spacing w:before="60"/>
              <w:contextualSpacing/>
              <w:rPr>
                <w:b/>
              </w:rPr>
            </w:pPr>
            <w:r w:rsidRPr="001E65F0">
              <w:rPr>
                <w:b/>
              </w:rPr>
              <w:t xml:space="preserve">Objednávateľ: </w:t>
            </w:r>
            <w:r>
              <w:rPr>
                <w:b/>
              </w:rPr>
              <w:t>Zhotoviteľ</w:t>
            </w:r>
            <w:r w:rsidRPr="001E65F0">
              <w:rPr>
                <w:b/>
              </w:rPr>
              <w:t>:</w:t>
            </w:r>
          </w:p>
        </w:tc>
        <w:tc>
          <w:tcPr>
            <w:tcW w:w="6945" w:type="dxa"/>
            <w:gridSpan w:val="3"/>
            <w:tcBorders>
              <w:top w:val="double" w:sz="4" w:space="0" w:color="auto"/>
              <w:left w:val="single" w:sz="4" w:space="0" w:color="auto"/>
              <w:bottom w:val="single" w:sz="4" w:space="0" w:color="auto"/>
              <w:right w:val="double" w:sz="4" w:space="0" w:color="auto"/>
            </w:tcBorders>
          </w:tcPr>
          <w:p w14:paraId="6A2EFEC3" w14:textId="77777777" w:rsidR="0090201F" w:rsidRPr="001B1C56" w:rsidRDefault="0090201F" w:rsidP="00EC1750">
            <w:pPr>
              <w:spacing w:before="60"/>
              <w:contextualSpacing/>
              <w:rPr>
                <w:b/>
              </w:rPr>
            </w:pPr>
            <w:r w:rsidRPr="001E65F0">
              <w:t xml:space="preserve"> </w:t>
            </w:r>
            <w:r w:rsidRPr="001B1C56">
              <w:rPr>
                <w:b/>
              </w:rPr>
              <w:t>Úrad geodézie, kartografie a katastra Slovenskej republiky</w:t>
            </w:r>
          </w:p>
        </w:tc>
      </w:tr>
      <w:tr w:rsidR="0090201F" w:rsidRPr="001E65F0" w14:paraId="3F744841" w14:textId="77777777" w:rsidTr="00EC1750">
        <w:trPr>
          <w:cantSplit/>
          <w:trHeight w:val="294"/>
        </w:trPr>
        <w:tc>
          <w:tcPr>
            <w:tcW w:w="2802" w:type="dxa"/>
            <w:tcBorders>
              <w:top w:val="double" w:sz="4" w:space="0" w:color="auto"/>
              <w:left w:val="double" w:sz="4" w:space="0" w:color="auto"/>
              <w:bottom w:val="single" w:sz="4" w:space="0" w:color="auto"/>
              <w:right w:val="single" w:sz="4" w:space="0" w:color="auto"/>
            </w:tcBorders>
            <w:shd w:val="pct5" w:color="auto" w:fill="FFFFFF"/>
          </w:tcPr>
          <w:p w14:paraId="4C5E47AC" w14:textId="77777777" w:rsidR="0090201F" w:rsidRPr="001E65F0" w:rsidRDefault="0090201F" w:rsidP="00EC1750">
            <w:pPr>
              <w:spacing w:before="60"/>
              <w:contextualSpacing/>
              <w:rPr>
                <w:b/>
              </w:rPr>
            </w:pPr>
            <w:r w:rsidRPr="001E65F0">
              <w:rPr>
                <w:b/>
              </w:rPr>
              <w:t>Zmluva č.:</w:t>
            </w:r>
          </w:p>
        </w:tc>
        <w:tc>
          <w:tcPr>
            <w:tcW w:w="6945" w:type="dxa"/>
            <w:gridSpan w:val="3"/>
            <w:tcBorders>
              <w:top w:val="double" w:sz="4" w:space="0" w:color="auto"/>
              <w:left w:val="single" w:sz="4" w:space="0" w:color="auto"/>
              <w:bottom w:val="single" w:sz="4" w:space="0" w:color="auto"/>
              <w:right w:val="double" w:sz="4" w:space="0" w:color="auto"/>
            </w:tcBorders>
          </w:tcPr>
          <w:p w14:paraId="57F0798F" w14:textId="77777777" w:rsidR="0090201F" w:rsidRPr="001E65F0" w:rsidRDefault="0090201F" w:rsidP="00EC1750">
            <w:pPr>
              <w:spacing w:before="60"/>
              <w:contextualSpacing/>
            </w:pPr>
          </w:p>
        </w:tc>
      </w:tr>
      <w:tr w:rsidR="0090201F" w:rsidRPr="001E65F0" w14:paraId="4DF1370A" w14:textId="77777777" w:rsidTr="00EC1750">
        <w:trPr>
          <w:cantSplit/>
        </w:trPr>
        <w:tc>
          <w:tcPr>
            <w:tcW w:w="2802" w:type="dxa"/>
            <w:tcBorders>
              <w:top w:val="single" w:sz="4" w:space="0" w:color="auto"/>
              <w:left w:val="double" w:sz="4" w:space="0" w:color="auto"/>
              <w:bottom w:val="single" w:sz="4" w:space="0" w:color="auto"/>
              <w:right w:val="single" w:sz="4" w:space="0" w:color="auto"/>
            </w:tcBorders>
            <w:shd w:val="pct5" w:color="auto" w:fill="FFFFFF"/>
          </w:tcPr>
          <w:p w14:paraId="6B04AF44" w14:textId="77777777" w:rsidR="0090201F" w:rsidRPr="001E65F0" w:rsidRDefault="0090201F" w:rsidP="00EC1750">
            <w:pPr>
              <w:spacing w:before="60"/>
              <w:contextualSpacing/>
              <w:rPr>
                <w:b/>
              </w:rPr>
            </w:pPr>
            <w:r w:rsidRPr="001E65F0">
              <w:rPr>
                <w:b/>
              </w:rPr>
              <w:t xml:space="preserve">Predmet prevzatia (dielo): </w:t>
            </w:r>
          </w:p>
        </w:tc>
        <w:tc>
          <w:tcPr>
            <w:tcW w:w="6945" w:type="dxa"/>
            <w:gridSpan w:val="3"/>
            <w:tcBorders>
              <w:top w:val="single" w:sz="4" w:space="0" w:color="auto"/>
              <w:left w:val="single" w:sz="4" w:space="0" w:color="auto"/>
              <w:bottom w:val="single" w:sz="4" w:space="0" w:color="auto"/>
              <w:right w:val="double" w:sz="4" w:space="0" w:color="auto"/>
            </w:tcBorders>
          </w:tcPr>
          <w:p w14:paraId="2DC4B2C0" w14:textId="77777777" w:rsidR="0090201F" w:rsidRPr="001E65F0" w:rsidRDefault="0090201F" w:rsidP="00EC1750">
            <w:pPr>
              <w:tabs>
                <w:tab w:val="left" w:pos="1060"/>
              </w:tabs>
              <w:spacing w:before="60"/>
              <w:contextualSpacing/>
            </w:pPr>
          </w:p>
          <w:p w14:paraId="6E0A2AB7" w14:textId="77777777" w:rsidR="0090201F" w:rsidRPr="001E65F0" w:rsidRDefault="0090201F" w:rsidP="00EC1750">
            <w:pPr>
              <w:tabs>
                <w:tab w:val="left" w:pos="1060"/>
              </w:tabs>
              <w:spacing w:before="60"/>
              <w:contextualSpacing/>
            </w:pPr>
          </w:p>
          <w:p w14:paraId="1715ACD0" w14:textId="77777777" w:rsidR="0090201F" w:rsidRPr="001E65F0" w:rsidRDefault="0090201F" w:rsidP="00EC1750">
            <w:pPr>
              <w:tabs>
                <w:tab w:val="left" w:pos="1060"/>
              </w:tabs>
              <w:spacing w:before="60"/>
              <w:contextualSpacing/>
            </w:pPr>
          </w:p>
          <w:p w14:paraId="359364A1" w14:textId="77777777" w:rsidR="0090201F" w:rsidRPr="001E65F0" w:rsidRDefault="0090201F" w:rsidP="00EC1750">
            <w:pPr>
              <w:tabs>
                <w:tab w:val="left" w:pos="1060"/>
              </w:tabs>
              <w:spacing w:before="60"/>
              <w:contextualSpacing/>
            </w:pPr>
          </w:p>
          <w:p w14:paraId="72884FC0" w14:textId="77777777" w:rsidR="0090201F" w:rsidRPr="001E65F0" w:rsidRDefault="0090201F" w:rsidP="00EC1750">
            <w:pPr>
              <w:tabs>
                <w:tab w:val="left" w:pos="1060"/>
              </w:tabs>
              <w:spacing w:before="60"/>
              <w:contextualSpacing/>
            </w:pPr>
          </w:p>
          <w:p w14:paraId="72685BBA" w14:textId="77777777" w:rsidR="0090201F" w:rsidRPr="001E65F0" w:rsidRDefault="0090201F" w:rsidP="00EC1750">
            <w:pPr>
              <w:tabs>
                <w:tab w:val="left" w:pos="1060"/>
              </w:tabs>
              <w:spacing w:before="60"/>
              <w:contextualSpacing/>
            </w:pPr>
          </w:p>
          <w:p w14:paraId="2893ECD4" w14:textId="77777777" w:rsidR="0090201F" w:rsidRPr="001E65F0" w:rsidRDefault="0090201F" w:rsidP="00EC1750">
            <w:pPr>
              <w:tabs>
                <w:tab w:val="left" w:pos="1060"/>
              </w:tabs>
              <w:spacing w:before="60"/>
              <w:contextualSpacing/>
            </w:pPr>
          </w:p>
        </w:tc>
      </w:tr>
      <w:tr w:rsidR="0090201F" w:rsidRPr="001E65F0" w14:paraId="493F0DCD" w14:textId="77777777" w:rsidTr="00EC1750">
        <w:trPr>
          <w:cantSplit/>
        </w:trPr>
        <w:tc>
          <w:tcPr>
            <w:tcW w:w="2802" w:type="dxa"/>
            <w:tcBorders>
              <w:top w:val="single" w:sz="4" w:space="0" w:color="auto"/>
              <w:left w:val="double" w:sz="4" w:space="0" w:color="auto"/>
              <w:bottom w:val="single" w:sz="4" w:space="0" w:color="auto"/>
            </w:tcBorders>
            <w:shd w:val="pct5" w:color="auto" w:fill="FFFFFF"/>
          </w:tcPr>
          <w:p w14:paraId="39D9530D" w14:textId="77777777" w:rsidR="0090201F" w:rsidRPr="001E65F0" w:rsidRDefault="0090201F" w:rsidP="00EC1750">
            <w:pPr>
              <w:spacing w:before="60"/>
              <w:contextualSpacing/>
              <w:rPr>
                <w:b/>
              </w:rPr>
            </w:pPr>
            <w:r w:rsidRPr="001E65F0">
              <w:rPr>
                <w:b/>
              </w:rPr>
              <w:t>Miesto prevzatia:</w:t>
            </w:r>
          </w:p>
        </w:tc>
        <w:tc>
          <w:tcPr>
            <w:tcW w:w="4394" w:type="dxa"/>
            <w:tcBorders>
              <w:top w:val="single" w:sz="4" w:space="0" w:color="auto"/>
              <w:bottom w:val="nil"/>
            </w:tcBorders>
            <w:vAlign w:val="center"/>
          </w:tcPr>
          <w:p w14:paraId="6153DA16" w14:textId="77777777" w:rsidR="0090201F" w:rsidRPr="001E65F0" w:rsidRDefault="0090201F" w:rsidP="00EC1750">
            <w:pPr>
              <w:spacing w:before="60"/>
              <w:contextualSpacing/>
            </w:pPr>
          </w:p>
          <w:p w14:paraId="68E258F4" w14:textId="77777777" w:rsidR="0090201F" w:rsidRPr="001E65F0" w:rsidRDefault="0090201F" w:rsidP="00EC1750">
            <w:pPr>
              <w:spacing w:before="60"/>
              <w:contextualSpacing/>
            </w:pPr>
          </w:p>
        </w:tc>
        <w:tc>
          <w:tcPr>
            <w:tcW w:w="1134" w:type="dxa"/>
            <w:tcBorders>
              <w:top w:val="single" w:sz="4" w:space="0" w:color="auto"/>
              <w:bottom w:val="nil"/>
            </w:tcBorders>
            <w:shd w:val="clear" w:color="auto" w:fill="F3F3F3"/>
          </w:tcPr>
          <w:p w14:paraId="4E7B761C" w14:textId="77777777" w:rsidR="0090201F" w:rsidRPr="001E65F0" w:rsidRDefault="0090201F" w:rsidP="00EC1750">
            <w:pPr>
              <w:spacing w:before="60"/>
              <w:contextualSpacing/>
              <w:rPr>
                <w:b/>
              </w:rPr>
            </w:pPr>
            <w:r w:rsidRPr="001E65F0">
              <w:rPr>
                <w:b/>
              </w:rPr>
              <w:t>Dátum:</w:t>
            </w:r>
          </w:p>
        </w:tc>
        <w:tc>
          <w:tcPr>
            <w:tcW w:w="1417" w:type="dxa"/>
            <w:tcBorders>
              <w:top w:val="single" w:sz="4" w:space="0" w:color="auto"/>
              <w:bottom w:val="nil"/>
              <w:right w:val="double" w:sz="4" w:space="0" w:color="auto"/>
            </w:tcBorders>
            <w:vAlign w:val="center"/>
          </w:tcPr>
          <w:p w14:paraId="716EF878" w14:textId="77777777" w:rsidR="0090201F" w:rsidRPr="001E65F0" w:rsidRDefault="0090201F" w:rsidP="00EC1750">
            <w:pPr>
              <w:spacing w:before="60"/>
              <w:contextualSpacing/>
            </w:pPr>
          </w:p>
        </w:tc>
      </w:tr>
      <w:tr w:rsidR="0090201F" w:rsidRPr="001E65F0" w14:paraId="3DF7EDB8" w14:textId="77777777" w:rsidTr="00EC1750">
        <w:trPr>
          <w:cantSplit/>
        </w:trPr>
        <w:tc>
          <w:tcPr>
            <w:tcW w:w="2802" w:type="dxa"/>
            <w:tcBorders>
              <w:top w:val="single" w:sz="4" w:space="0" w:color="auto"/>
              <w:left w:val="double" w:sz="4" w:space="0" w:color="auto"/>
              <w:bottom w:val="single" w:sz="4" w:space="0" w:color="auto"/>
            </w:tcBorders>
            <w:shd w:val="pct5" w:color="auto" w:fill="FFFFFF"/>
          </w:tcPr>
          <w:p w14:paraId="13015535" w14:textId="77777777" w:rsidR="0090201F" w:rsidRPr="001E65F0" w:rsidRDefault="0090201F" w:rsidP="00EC1750">
            <w:pPr>
              <w:spacing w:before="60"/>
              <w:contextualSpacing/>
              <w:rPr>
                <w:b/>
              </w:rPr>
            </w:pPr>
            <w:r w:rsidRPr="001E65F0">
              <w:rPr>
                <w:b/>
              </w:rPr>
              <w:t>Osoby oprávnené na akceptáciu:</w:t>
            </w:r>
          </w:p>
        </w:tc>
        <w:tc>
          <w:tcPr>
            <w:tcW w:w="6945" w:type="dxa"/>
            <w:gridSpan w:val="3"/>
            <w:tcBorders>
              <w:top w:val="single" w:sz="4" w:space="0" w:color="auto"/>
              <w:bottom w:val="nil"/>
              <w:right w:val="double" w:sz="4" w:space="0" w:color="auto"/>
            </w:tcBorders>
            <w:vAlign w:val="center"/>
          </w:tcPr>
          <w:p w14:paraId="352E7CAA" w14:textId="77777777" w:rsidR="0090201F" w:rsidRPr="001E65F0" w:rsidRDefault="0090201F" w:rsidP="00EC1750">
            <w:pPr>
              <w:spacing w:before="60"/>
              <w:contextualSpacing/>
            </w:pPr>
            <w:r w:rsidRPr="001E65F0">
              <w:t>Za Objednávateľa:</w:t>
            </w:r>
          </w:p>
          <w:p w14:paraId="53715841" w14:textId="77777777" w:rsidR="0090201F" w:rsidRPr="001E65F0" w:rsidRDefault="0090201F" w:rsidP="00EC1750">
            <w:pPr>
              <w:spacing w:before="60"/>
              <w:contextualSpacing/>
            </w:pPr>
          </w:p>
          <w:p w14:paraId="3E538EEE" w14:textId="77777777" w:rsidR="0090201F" w:rsidRPr="001E65F0" w:rsidRDefault="0090201F" w:rsidP="00EC1750">
            <w:pPr>
              <w:spacing w:before="60"/>
              <w:contextualSpacing/>
            </w:pPr>
            <w:r w:rsidRPr="001E65F0">
              <w:t xml:space="preserve">Za </w:t>
            </w:r>
            <w:r>
              <w:t>Zhotoviteľa</w:t>
            </w:r>
            <w:r w:rsidRPr="001E65F0">
              <w:t>:</w:t>
            </w:r>
          </w:p>
          <w:p w14:paraId="269F07B8" w14:textId="77777777" w:rsidR="0090201F" w:rsidRPr="001E65F0" w:rsidRDefault="0090201F" w:rsidP="00EC1750">
            <w:pPr>
              <w:spacing w:before="60"/>
              <w:contextualSpacing/>
            </w:pPr>
          </w:p>
        </w:tc>
      </w:tr>
      <w:tr w:rsidR="0090201F" w:rsidRPr="001E65F0" w14:paraId="50B1FDAF" w14:textId="77777777" w:rsidTr="00EC1750">
        <w:trPr>
          <w:cantSplit/>
        </w:trPr>
        <w:tc>
          <w:tcPr>
            <w:tcW w:w="2802" w:type="dxa"/>
            <w:tcBorders>
              <w:top w:val="single" w:sz="4" w:space="0" w:color="auto"/>
              <w:left w:val="double" w:sz="4" w:space="0" w:color="auto"/>
              <w:bottom w:val="single" w:sz="4" w:space="0" w:color="auto"/>
            </w:tcBorders>
            <w:shd w:val="pct5" w:color="auto" w:fill="FFFFFF"/>
          </w:tcPr>
          <w:p w14:paraId="6B677772" w14:textId="77777777" w:rsidR="0090201F" w:rsidRPr="001E65F0" w:rsidRDefault="0090201F" w:rsidP="00EC1750">
            <w:pPr>
              <w:spacing w:before="60"/>
              <w:contextualSpacing/>
              <w:rPr>
                <w:b/>
              </w:rPr>
            </w:pPr>
            <w:r w:rsidRPr="001E65F0">
              <w:rPr>
                <w:b/>
              </w:rPr>
              <w:t>Vykonané kontroly, testy:</w:t>
            </w:r>
          </w:p>
        </w:tc>
        <w:tc>
          <w:tcPr>
            <w:tcW w:w="6945" w:type="dxa"/>
            <w:gridSpan w:val="3"/>
            <w:tcBorders>
              <w:top w:val="single" w:sz="4" w:space="0" w:color="auto"/>
              <w:bottom w:val="nil"/>
              <w:right w:val="double" w:sz="4" w:space="0" w:color="auto"/>
            </w:tcBorders>
            <w:vAlign w:val="center"/>
          </w:tcPr>
          <w:p w14:paraId="7B5E34D1" w14:textId="77777777" w:rsidR="0090201F" w:rsidRPr="001E65F0" w:rsidRDefault="0090201F" w:rsidP="00EC1750">
            <w:pPr>
              <w:spacing w:before="60"/>
              <w:contextualSpacing/>
            </w:pPr>
          </w:p>
          <w:p w14:paraId="681D1F0C" w14:textId="77777777" w:rsidR="0090201F" w:rsidRPr="001E65F0" w:rsidRDefault="0090201F" w:rsidP="00EC1750">
            <w:pPr>
              <w:spacing w:before="60"/>
              <w:contextualSpacing/>
            </w:pPr>
          </w:p>
          <w:p w14:paraId="403D0991" w14:textId="77777777" w:rsidR="0090201F" w:rsidRPr="001E65F0" w:rsidRDefault="0090201F" w:rsidP="00EC1750">
            <w:pPr>
              <w:spacing w:before="60"/>
              <w:contextualSpacing/>
            </w:pPr>
          </w:p>
          <w:p w14:paraId="00A4E356" w14:textId="77777777" w:rsidR="0090201F" w:rsidRPr="001E65F0" w:rsidRDefault="0090201F" w:rsidP="00EC1750">
            <w:pPr>
              <w:spacing w:before="60"/>
              <w:contextualSpacing/>
            </w:pPr>
          </w:p>
        </w:tc>
      </w:tr>
      <w:tr w:rsidR="0090201F" w:rsidRPr="001E65F0" w14:paraId="0BBBF59F" w14:textId="77777777" w:rsidTr="00EC1750">
        <w:trPr>
          <w:cantSplit/>
        </w:trPr>
        <w:tc>
          <w:tcPr>
            <w:tcW w:w="2802" w:type="dxa"/>
            <w:tcBorders>
              <w:top w:val="single" w:sz="4" w:space="0" w:color="auto"/>
              <w:left w:val="double" w:sz="4" w:space="0" w:color="auto"/>
              <w:bottom w:val="single" w:sz="4" w:space="0" w:color="auto"/>
            </w:tcBorders>
            <w:shd w:val="pct5" w:color="auto" w:fill="FFFFFF"/>
          </w:tcPr>
          <w:p w14:paraId="575DF931" w14:textId="77777777" w:rsidR="0090201F" w:rsidRPr="001E65F0" w:rsidRDefault="0090201F" w:rsidP="00EC1750">
            <w:pPr>
              <w:spacing w:before="60"/>
              <w:contextualSpacing/>
              <w:rPr>
                <w:b/>
              </w:rPr>
            </w:pPr>
            <w:r w:rsidRPr="001E65F0">
              <w:rPr>
                <w:b/>
              </w:rPr>
              <w:t>Zistené vady:</w:t>
            </w:r>
          </w:p>
        </w:tc>
        <w:tc>
          <w:tcPr>
            <w:tcW w:w="6945" w:type="dxa"/>
            <w:gridSpan w:val="3"/>
            <w:tcBorders>
              <w:top w:val="single" w:sz="4" w:space="0" w:color="auto"/>
              <w:bottom w:val="nil"/>
              <w:right w:val="double" w:sz="4" w:space="0" w:color="auto"/>
            </w:tcBorders>
            <w:vAlign w:val="center"/>
          </w:tcPr>
          <w:p w14:paraId="4B2DB134" w14:textId="77777777" w:rsidR="0090201F" w:rsidRPr="001E65F0" w:rsidRDefault="0090201F" w:rsidP="00EC1750">
            <w:pPr>
              <w:spacing w:before="60"/>
              <w:contextualSpacing/>
            </w:pPr>
          </w:p>
          <w:p w14:paraId="32F40104" w14:textId="77777777" w:rsidR="0090201F" w:rsidRPr="001E65F0" w:rsidRDefault="0090201F" w:rsidP="00EC1750">
            <w:pPr>
              <w:spacing w:before="60"/>
              <w:contextualSpacing/>
            </w:pPr>
          </w:p>
          <w:p w14:paraId="55D7CA39" w14:textId="77777777" w:rsidR="0090201F" w:rsidRPr="001E65F0" w:rsidRDefault="0090201F" w:rsidP="00EC1750">
            <w:pPr>
              <w:spacing w:before="60"/>
              <w:contextualSpacing/>
            </w:pPr>
          </w:p>
          <w:p w14:paraId="5275C964" w14:textId="77777777" w:rsidR="0090201F" w:rsidRPr="001E65F0" w:rsidRDefault="0090201F" w:rsidP="00EC1750">
            <w:pPr>
              <w:spacing w:before="60"/>
              <w:contextualSpacing/>
            </w:pPr>
          </w:p>
        </w:tc>
      </w:tr>
      <w:tr w:rsidR="0090201F" w:rsidRPr="001E65F0" w14:paraId="7089830E" w14:textId="77777777" w:rsidTr="00EC1750">
        <w:trPr>
          <w:cantSplit/>
        </w:trPr>
        <w:tc>
          <w:tcPr>
            <w:tcW w:w="2802" w:type="dxa"/>
            <w:tcBorders>
              <w:top w:val="single" w:sz="4" w:space="0" w:color="auto"/>
              <w:left w:val="double" w:sz="4" w:space="0" w:color="auto"/>
              <w:bottom w:val="single" w:sz="4" w:space="0" w:color="auto"/>
            </w:tcBorders>
            <w:shd w:val="pct5" w:color="auto" w:fill="FFFFFF"/>
          </w:tcPr>
          <w:p w14:paraId="44CA84A4" w14:textId="77777777" w:rsidR="0090201F" w:rsidRPr="001E65F0" w:rsidRDefault="0090201F" w:rsidP="00EC1750">
            <w:pPr>
              <w:spacing w:before="60"/>
              <w:contextualSpacing/>
              <w:rPr>
                <w:b/>
              </w:rPr>
            </w:pPr>
            <w:r w:rsidRPr="001E65F0">
              <w:rPr>
                <w:b/>
              </w:rPr>
              <w:t>Termín a spôsob odstránenia vád</w:t>
            </w:r>
          </w:p>
          <w:p w14:paraId="284F640B" w14:textId="77777777" w:rsidR="0090201F" w:rsidRPr="001E65F0" w:rsidRDefault="0090201F" w:rsidP="00EC1750">
            <w:pPr>
              <w:spacing w:before="60"/>
              <w:contextualSpacing/>
              <w:rPr>
                <w:b/>
              </w:rPr>
            </w:pPr>
          </w:p>
        </w:tc>
        <w:tc>
          <w:tcPr>
            <w:tcW w:w="6945" w:type="dxa"/>
            <w:gridSpan w:val="3"/>
            <w:tcBorders>
              <w:top w:val="single" w:sz="4" w:space="0" w:color="auto"/>
              <w:bottom w:val="nil"/>
              <w:right w:val="double" w:sz="4" w:space="0" w:color="auto"/>
            </w:tcBorders>
            <w:vAlign w:val="center"/>
          </w:tcPr>
          <w:p w14:paraId="08BDB305" w14:textId="77777777" w:rsidR="0090201F" w:rsidRPr="001E65F0" w:rsidRDefault="0090201F" w:rsidP="00EC1750">
            <w:pPr>
              <w:spacing w:before="60"/>
              <w:contextualSpacing/>
            </w:pPr>
          </w:p>
        </w:tc>
      </w:tr>
      <w:tr w:rsidR="0090201F" w:rsidRPr="001E65F0" w14:paraId="467424B2" w14:textId="77777777" w:rsidTr="00EC1750">
        <w:trPr>
          <w:cantSplit/>
        </w:trPr>
        <w:tc>
          <w:tcPr>
            <w:tcW w:w="2802" w:type="dxa"/>
            <w:tcBorders>
              <w:top w:val="single" w:sz="4" w:space="0" w:color="auto"/>
              <w:left w:val="double" w:sz="4" w:space="0" w:color="auto"/>
              <w:bottom w:val="double" w:sz="4" w:space="0" w:color="auto"/>
            </w:tcBorders>
            <w:shd w:val="pct5" w:color="auto" w:fill="FFFFFF"/>
          </w:tcPr>
          <w:p w14:paraId="6675B1C9" w14:textId="77777777" w:rsidR="0090201F" w:rsidRPr="001E65F0" w:rsidRDefault="0090201F" w:rsidP="00EC1750">
            <w:pPr>
              <w:spacing w:before="60"/>
              <w:contextualSpacing/>
              <w:rPr>
                <w:b/>
              </w:rPr>
            </w:pPr>
            <w:r w:rsidRPr="001E65F0">
              <w:rPr>
                <w:b/>
              </w:rPr>
              <w:t>Odovzdaná dokumentácia:</w:t>
            </w:r>
          </w:p>
        </w:tc>
        <w:tc>
          <w:tcPr>
            <w:tcW w:w="6945" w:type="dxa"/>
            <w:gridSpan w:val="3"/>
            <w:tcBorders>
              <w:top w:val="single" w:sz="4" w:space="0" w:color="auto"/>
              <w:bottom w:val="double" w:sz="4" w:space="0" w:color="auto"/>
              <w:right w:val="double" w:sz="4" w:space="0" w:color="auto"/>
            </w:tcBorders>
            <w:vAlign w:val="center"/>
          </w:tcPr>
          <w:p w14:paraId="4C32560B" w14:textId="77777777" w:rsidR="0090201F" w:rsidRPr="001E65F0" w:rsidRDefault="0090201F" w:rsidP="00EC1750">
            <w:pPr>
              <w:spacing w:before="60"/>
              <w:contextualSpacing/>
            </w:pPr>
          </w:p>
          <w:p w14:paraId="421BBEA9" w14:textId="77777777" w:rsidR="0090201F" w:rsidRPr="001E65F0" w:rsidRDefault="0090201F" w:rsidP="00EC1750">
            <w:pPr>
              <w:spacing w:before="60"/>
              <w:contextualSpacing/>
            </w:pPr>
          </w:p>
          <w:p w14:paraId="3D6E2AFE" w14:textId="77777777" w:rsidR="0090201F" w:rsidRPr="001E65F0" w:rsidRDefault="0090201F" w:rsidP="00EC1750">
            <w:pPr>
              <w:spacing w:before="60"/>
              <w:contextualSpacing/>
            </w:pPr>
          </w:p>
        </w:tc>
      </w:tr>
    </w:tbl>
    <w:p w14:paraId="70B09302" w14:textId="77777777" w:rsidR="0090201F" w:rsidRPr="001E65F0" w:rsidRDefault="0090201F" w:rsidP="0090201F">
      <w:pPr>
        <w:pStyle w:val="Header"/>
        <w:spacing w:line="276" w:lineRule="auto"/>
        <w:contextualSpacing/>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701"/>
        <w:gridCol w:w="1701"/>
        <w:gridCol w:w="1559"/>
        <w:gridCol w:w="1559"/>
        <w:gridCol w:w="1559"/>
      </w:tblGrid>
      <w:tr w:rsidR="0090201F" w:rsidRPr="001E65F0" w14:paraId="6A4CBC3E" w14:textId="77777777" w:rsidTr="00EC1750">
        <w:trPr>
          <w:cantSplit/>
          <w:trHeight w:val="210"/>
        </w:trPr>
        <w:tc>
          <w:tcPr>
            <w:tcW w:w="9747" w:type="dxa"/>
            <w:gridSpan w:val="6"/>
            <w:tcBorders>
              <w:top w:val="double" w:sz="4" w:space="0" w:color="auto"/>
              <w:left w:val="double" w:sz="4" w:space="0" w:color="auto"/>
              <w:bottom w:val="single" w:sz="4" w:space="0" w:color="auto"/>
              <w:right w:val="double" w:sz="4" w:space="0" w:color="auto"/>
            </w:tcBorders>
            <w:shd w:val="pct5" w:color="auto" w:fill="FFFFFF"/>
            <w:vAlign w:val="center"/>
          </w:tcPr>
          <w:p w14:paraId="4104A578" w14:textId="77777777" w:rsidR="0090201F" w:rsidRPr="001E65F0" w:rsidRDefault="0090201F" w:rsidP="00EC1750">
            <w:pPr>
              <w:pStyle w:val="Header"/>
              <w:tabs>
                <w:tab w:val="left" w:pos="461"/>
              </w:tabs>
              <w:spacing w:before="60" w:line="276" w:lineRule="auto"/>
              <w:contextualSpacing/>
              <w:rPr>
                <w:rFonts w:eastAsia="Calibri"/>
              </w:rPr>
            </w:pPr>
            <w:r>
              <w:rPr>
                <w:rFonts w:eastAsia="Calibri"/>
                <w:b/>
              </w:rPr>
              <w:t>Potvrdenie o prevzatí</w:t>
            </w:r>
            <w:r w:rsidRPr="001E65F0">
              <w:rPr>
                <w:rFonts w:eastAsia="Calibri"/>
                <w:b/>
              </w:rPr>
              <w:t>:</w:t>
            </w:r>
          </w:p>
        </w:tc>
      </w:tr>
      <w:tr w:rsidR="0090201F" w:rsidRPr="001E65F0" w14:paraId="1D050BE6" w14:textId="77777777" w:rsidTr="00EC1750">
        <w:trPr>
          <w:cantSplit/>
          <w:trHeight w:val="461"/>
        </w:trPr>
        <w:tc>
          <w:tcPr>
            <w:tcW w:w="9747" w:type="dxa"/>
            <w:gridSpan w:val="6"/>
            <w:tcBorders>
              <w:top w:val="single" w:sz="4" w:space="0" w:color="auto"/>
              <w:left w:val="double" w:sz="4" w:space="0" w:color="auto"/>
              <w:bottom w:val="nil"/>
              <w:right w:val="double" w:sz="4" w:space="0" w:color="auto"/>
            </w:tcBorders>
          </w:tcPr>
          <w:p w14:paraId="1CDE7396" w14:textId="77777777" w:rsidR="0090201F" w:rsidRPr="001E65F0" w:rsidRDefault="0090201F" w:rsidP="00EC1750">
            <w:pPr>
              <w:pStyle w:val="Header"/>
              <w:tabs>
                <w:tab w:val="left" w:pos="461"/>
              </w:tabs>
              <w:spacing w:line="276" w:lineRule="auto"/>
              <w:contextualSpacing/>
              <w:rPr>
                <w:rFonts w:eastAsia="Calibri"/>
              </w:rPr>
            </w:pPr>
          </w:p>
        </w:tc>
      </w:tr>
      <w:tr w:rsidR="0090201F" w:rsidRPr="001E65F0" w14:paraId="4047A27E" w14:textId="77777777" w:rsidTr="00EC1750">
        <w:trPr>
          <w:cantSplit/>
        </w:trPr>
        <w:tc>
          <w:tcPr>
            <w:tcW w:w="5070" w:type="dxa"/>
            <w:gridSpan w:val="3"/>
            <w:tcBorders>
              <w:top w:val="single" w:sz="4" w:space="0" w:color="auto"/>
              <w:left w:val="double" w:sz="4" w:space="0" w:color="auto"/>
              <w:right w:val="single" w:sz="4" w:space="0" w:color="auto"/>
            </w:tcBorders>
            <w:shd w:val="pct5" w:color="auto" w:fill="FFFFFF"/>
          </w:tcPr>
          <w:p w14:paraId="65A63831" w14:textId="77777777" w:rsidR="0090201F" w:rsidRPr="001E65F0" w:rsidRDefault="0090201F" w:rsidP="00EC1750">
            <w:pPr>
              <w:pStyle w:val="Header"/>
              <w:tabs>
                <w:tab w:val="left" w:pos="461"/>
                <w:tab w:val="left" w:pos="4962"/>
                <w:tab w:val="left" w:pos="5387"/>
              </w:tabs>
              <w:spacing w:line="276" w:lineRule="auto"/>
              <w:contextualSpacing/>
              <w:rPr>
                <w:rFonts w:eastAsia="Calibri"/>
                <w:b/>
              </w:rPr>
            </w:pPr>
            <w:r w:rsidRPr="001E65F0">
              <w:rPr>
                <w:b/>
              </w:rPr>
              <w:t>Za Objednávateľa:</w:t>
            </w:r>
          </w:p>
        </w:tc>
        <w:tc>
          <w:tcPr>
            <w:tcW w:w="4677" w:type="dxa"/>
            <w:gridSpan w:val="3"/>
            <w:tcBorders>
              <w:top w:val="single" w:sz="4" w:space="0" w:color="auto"/>
              <w:left w:val="nil"/>
              <w:right w:val="double" w:sz="4" w:space="0" w:color="auto"/>
            </w:tcBorders>
            <w:shd w:val="pct5" w:color="auto" w:fill="FFFFFF"/>
          </w:tcPr>
          <w:p w14:paraId="34C68E23" w14:textId="77777777" w:rsidR="0090201F" w:rsidRPr="001E65F0" w:rsidRDefault="0090201F" w:rsidP="00EC1750">
            <w:pPr>
              <w:pStyle w:val="Header"/>
              <w:tabs>
                <w:tab w:val="left" w:pos="461"/>
                <w:tab w:val="left" w:pos="4962"/>
                <w:tab w:val="left" w:pos="5387"/>
              </w:tabs>
              <w:spacing w:line="276" w:lineRule="auto"/>
              <w:contextualSpacing/>
              <w:rPr>
                <w:rFonts w:eastAsia="Calibri"/>
                <w:b/>
              </w:rPr>
            </w:pPr>
            <w:r w:rsidRPr="001E65F0">
              <w:rPr>
                <w:rFonts w:eastAsia="Calibri"/>
                <w:b/>
              </w:rPr>
              <w:t xml:space="preserve">Za </w:t>
            </w:r>
            <w:r>
              <w:rPr>
                <w:rFonts w:eastAsia="Calibri"/>
                <w:b/>
              </w:rPr>
              <w:t>Zhotoviteľa</w:t>
            </w:r>
            <w:r w:rsidRPr="001E65F0">
              <w:rPr>
                <w:rFonts w:eastAsia="Calibri"/>
                <w:b/>
              </w:rPr>
              <w:t>:</w:t>
            </w:r>
          </w:p>
        </w:tc>
      </w:tr>
      <w:tr w:rsidR="0090201F" w:rsidRPr="001E65F0" w14:paraId="0ED39070" w14:textId="77777777" w:rsidTr="00EC1750">
        <w:trPr>
          <w:cantSplit/>
          <w:trHeight w:val="225"/>
        </w:trPr>
        <w:tc>
          <w:tcPr>
            <w:tcW w:w="1668" w:type="dxa"/>
            <w:tcBorders>
              <w:top w:val="single" w:sz="4" w:space="0" w:color="auto"/>
              <w:left w:val="double" w:sz="4" w:space="0" w:color="auto"/>
              <w:bottom w:val="single" w:sz="4" w:space="0" w:color="auto"/>
              <w:right w:val="single" w:sz="4" w:space="0" w:color="auto"/>
            </w:tcBorders>
            <w:shd w:val="pct5" w:color="auto" w:fill="FFFFFF"/>
          </w:tcPr>
          <w:p w14:paraId="17318415" w14:textId="77777777" w:rsidR="0090201F" w:rsidRPr="001E65F0" w:rsidRDefault="0090201F" w:rsidP="00EC1750">
            <w:pPr>
              <w:contextualSpacing/>
              <w:jc w:val="center"/>
            </w:pPr>
            <w:r w:rsidRPr="001E65F0">
              <w:t>Meno</w:t>
            </w:r>
          </w:p>
        </w:tc>
        <w:tc>
          <w:tcPr>
            <w:tcW w:w="1701" w:type="dxa"/>
            <w:tcBorders>
              <w:top w:val="single" w:sz="4" w:space="0" w:color="auto"/>
              <w:left w:val="nil"/>
              <w:bottom w:val="single" w:sz="4" w:space="0" w:color="auto"/>
            </w:tcBorders>
            <w:shd w:val="pct5" w:color="auto" w:fill="FFFFFF"/>
          </w:tcPr>
          <w:p w14:paraId="61A4D7F8" w14:textId="77777777" w:rsidR="0090201F" w:rsidRPr="001E65F0" w:rsidRDefault="0090201F" w:rsidP="00EC1750">
            <w:pPr>
              <w:contextualSpacing/>
              <w:jc w:val="center"/>
            </w:pPr>
            <w:r w:rsidRPr="001E65F0">
              <w:t>Podpis</w:t>
            </w:r>
          </w:p>
        </w:tc>
        <w:tc>
          <w:tcPr>
            <w:tcW w:w="1701" w:type="dxa"/>
            <w:tcBorders>
              <w:top w:val="single" w:sz="4" w:space="0" w:color="auto"/>
              <w:bottom w:val="single" w:sz="4" w:space="0" w:color="auto"/>
            </w:tcBorders>
            <w:shd w:val="pct5" w:color="auto" w:fill="FFFFFF"/>
          </w:tcPr>
          <w:p w14:paraId="0BFE23BB" w14:textId="77777777" w:rsidR="0090201F" w:rsidRPr="001E65F0" w:rsidRDefault="0090201F" w:rsidP="00EC1750">
            <w:pPr>
              <w:contextualSpacing/>
              <w:jc w:val="center"/>
            </w:pPr>
            <w:r w:rsidRPr="001E65F0">
              <w:t>Dátum</w:t>
            </w:r>
          </w:p>
        </w:tc>
        <w:tc>
          <w:tcPr>
            <w:tcW w:w="1559" w:type="dxa"/>
            <w:tcBorders>
              <w:top w:val="single" w:sz="4" w:space="0" w:color="auto"/>
              <w:bottom w:val="single" w:sz="4" w:space="0" w:color="auto"/>
            </w:tcBorders>
            <w:shd w:val="pct5" w:color="auto" w:fill="FFFFFF"/>
          </w:tcPr>
          <w:p w14:paraId="2FAD8038" w14:textId="77777777" w:rsidR="0090201F" w:rsidRPr="001E65F0" w:rsidRDefault="0090201F" w:rsidP="00EC1750">
            <w:pPr>
              <w:contextualSpacing/>
              <w:jc w:val="center"/>
            </w:pPr>
            <w:r w:rsidRPr="001E65F0">
              <w:t>Meno</w:t>
            </w:r>
          </w:p>
        </w:tc>
        <w:tc>
          <w:tcPr>
            <w:tcW w:w="1559" w:type="dxa"/>
            <w:tcBorders>
              <w:top w:val="single" w:sz="4" w:space="0" w:color="auto"/>
              <w:bottom w:val="single" w:sz="4" w:space="0" w:color="auto"/>
            </w:tcBorders>
            <w:shd w:val="pct5" w:color="auto" w:fill="FFFFFF"/>
          </w:tcPr>
          <w:p w14:paraId="2E1CC288" w14:textId="77777777" w:rsidR="0090201F" w:rsidRPr="001E65F0" w:rsidRDefault="0090201F" w:rsidP="00EC1750">
            <w:pPr>
              <w:contextualSpacing/>
              <w:jc w:val="center"/>
            </w:pPr>
            <w:r w:rsidRPr="001E65F0">
              <w:t>Podpis</w:t>
            </w:r>
          </w:p>
        </w:tc>
        <w:tc>
          <w:tcPr>
            <w:tcW w:w="1559" w:type="dxa"/>
            <w:tcBorders>
              <w:top w:val="single" w:sz="4" w:space="0" w:color="auto"/>
              <w:bottom w:val="single" w:sz="4" w:space="0" w:color="auto"/>
              <w:right w:val="double" w:sz="4" w:space="0" w:color="auto"/>
            </w:tcBorders>
            <w:shd w:val="pct5" w:color="auto" w:fill="FFFFFF"/>
          </w:tcPr>
          <w:p w14:paraId="205F9B3F" w14:textId="77777777" w:rsidR="0090201F" w:rsidRPr="001E65F0" w:rsidRDefault="0090201F" w:rsidP="00EC1750">
            <w:pPr>
              <w:contextualSpacing/>
              <w:jc w:val="center"/>
            </w:pPr>
            <w:r w:rsidRPr="001E65F0">
              <w:t>Dátum</w:t>
            </w:r>
          </w:p>
        </w:tc>
      </w:tr>
      <w:tr w:rsidR="0090201F" w:rsidRPr="001E65F0" w14:paraId="00BDE08D" w14:textId="77777777" w:rsidTr="00EC1750">
        <w:trPr>
          <w:cantSplit/>
          <w:trHeight w:val="225"/>
        </w:trPr>
        <w:tc>
          <w:tcPr>
            <w:tcW w:w="1668" w:type="dxa"/>
            <w:tcBorders>
              <w:top w:val="single" w:sz="4" w:space="0" w:color="auto"/>
              <w:left w:val="double" w:sz="4" w:space="0" w:color="auto"/>
              <w:bottom w:val="double" w:sz="4" w:space="0" w:color="auto"/>
              <w:right w:val="single" w:sz="4" w:space="0" w:color="auto"/>
            </w:tcBorders>
          </w:tcPr>
          <w:p w14:paraId="6558D647" w14:textId="77777777" w:rsidR="0090201F" w:rsidRPr="001E65F0" w:rsidRDefault="0090201F" w:rsidP="00EC1750">
            <w:pPr>
              <w:contextualSpacing/>
            </w:pPr>
          </w:p>
          <w:p w14:paraId="1C214779" w14:textId="77777777" w:rsidR="0090201F" w:rsidRPr="001E65F0" w:rsidRDefault="0090201F" w:rsidP="00EC1750">
            <w:pPr>
              <w:contextualSpacing/>
            </w:pPr>
          </w:p>
          <w:p w14:paraId="43BFB317" w14:textId="77777777" w:rsidR="0090201F" w:rsidRPr="001E65F0" w:rsidRDefault="0090201F" w:rsidP="00EC1750">
            <w:pPr>
              <w:contextualSpacing/>
            </w:pPr>
          </w:p>
        </w:tc>
        <w:tc>
          <w:tcPr>
            <w:tcW w:w="1701" w:type="dxa"/>
            <w:tcBorders>
              <w:top w:val="single" w:sz="4" w:space="0" w:color="auto"/>
              <w:left w:val="nil"/>
              <w:bottom w:val="double" w:sz="4" w:space="0" w:color="auto"/>
            </w:tcBorders>
          </w:tcPr>
          <w:p w14:paraId="2C4653CC" w14:textId="77777777" w:rsidR="0090201F" w:rsidRPr="001E65F0" w:rsidRDefault="0090201F" w:rsidP="00EC1750">
            <w:pPr>
              <w:contextualSpacing/>
            </w:pPr>
          </w:p>
        </w:tc>
        <w:tc>
          <w:tcPr>
            <w:tcW w:w="1701" w:type="dxa"/>
            <w:tcBorders>
              <w:top w:val="single" w:sz="4" w:space="0" w:color="auto"/>
              <w:bottom w:val="double" w:sz="4" w:space="0" w:color="auto"/>
            </w:tcBorders>
          </w:tcPr>
          <w:p w14:paraId="210975CE" w14:textId="77777777" w:rsidR="0090201F" w:rsidRPr="001E65F0" w:rsidRDefault="0090201F" w:rsidP="00EC1750">
            <w:pPr>
              <w:contextualSpacing/>
            </w:pPr>
          </w:p>
        </w:tc>
        <w:tc>
          <w:tcPr>
            <w:tcW w:w="1559" w:type="dxa"/>
            <w:tcBorders>
              <w:top w:val="single" w:sz="4" w:space="0" w:color="auto"/>
              <w:bottom w:val="double" w:sz="4" w:space="0" w:color="auto"/>
            </w:tcBorders>
          </w:tcPr>
          <w:p w14:paraId="02F91843" w14:textId="77777777" w:rsidR="0090201F" w:rsidRPr="001E65F0" w:rsidRDefault="0090201F" w:rsidP="00EC1750">
            <w:pPr>
              <w:contextualSpacing/>
            </w:pPr>
          </w:p>
        </w:tc>
        <w:tc>
          <w:tcPr>
            <w:tcW w:w="1559" w:type="dxa"/>
            <w:tcBorders>
              <w:top w:val="single" w:sz="4" w:space="0" w:color="auto"/>
              <w:bottom w:val="double" w:sz="4" w:space="0" w:color="auto"/>
            </w:tcBorders>
          </w:tcPr>
          <w:p w14:paraId="29246D33" w14:textId="77777777" w:rsidR="0090201F" w:rsidRPr="001E65F0" w:rsidRDefault="0090201F" w:rsidP="00EC1750">
            <w:pPr>
              <w:contextualSpacing/>
            </w:pPr>
          </w:p>
        </w:tc>
        <w:tc>
          <w:tcPr>
            <w:tcW w:w="1559" w:type="dxa"/>
            <w:tcBorders>
              <w:top w:val="single" w:sz="4" w:space="0" w:color="auto"/>
              <w:bottom w:val="double" w:sz="4" w:space="0" w:color="auto"/>
              <w:right w:val="double" w:sz="4" w:space="0" w:color="auto"/>
            </w:tcBorders>
          </w:tcPr>
          <w:p w14:paraId="757E1378" w14:textId="77777777" w:rsidR="0090201F" w:rsidRPr="001E65F0" w:rsidRDefault="0090201F" w:rsidP="00EC1750">
            <w:pPr>
              <w:contextualSpacing/>
            </w:pPr>
          </w:p>
        </w:tc>
      </w:tr>
    </w:tbl>
    <w:p w14:paraId="0F5C41BD" w14:textId="77777777" w:rsidR="0090201F" w:rsidRPr="001E65F0" w:rsidRDefault="0090201F" w:rsidP="0090201F"/>
    <w:p w14:paraId="6152B232" w14:textId="77777777" w:rsidR="0090201F" w:rsidRPr="00264EB0" w:rsidRDefault="0090201F" w:rsidP="0090201F">
      <w:pPr>
        <w:jc w:val="both"/>
        <w:rPr>
          <w:rFonts w:cstheme="minorHAnsi"/>
          <w:i/>
          <w:iCs/>
          <w:color w:val="000000"/>
        </w:rPr>
      </w:pPr>
    </w:p>
    <w:p w14:paraId="3C8B18E5" w14:textId="77777777" w:rsidR="00AD77B7" w:rsidRDefault="00AD77B7"/>
    <w:sectPr w:rsidR="00AD77B7" w:rsidSect="003437D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1002AFF" w:usb1="C000ACFF"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604020202020204"/>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00125"/>
    <w:multiLevelType w:val="hybridMultilevel"/>
    <w:tmpl w:val="618E0424"/>
    <w:lvl w:ilvl="0" w:tplc="E23A6688">
      <w:numFmt w:val="bullet"/>
      <w:lvlText w:val="-"/>
      <w:lvlJc w:val="left"/>
      <w:pPr>
        <w:ind w:left="720" w:hanging="360"/>
      </w:pPr>
      <w:rPr>
        <w:rFonts w:ascii="Calibri" w:eastAsiaTheme="minorHAnsi" w:hAnsi="Calibri" w:cs="Calibri" w:hint="default"/>
      </w:rPr>
    </w:lvl>
    <w:lvl w:ilvl="1" w:tplc="FD72AA80">
      <w:numFmt w:val="bullet"/>
      <w:lvlText w:val=""/>
      <w:lvlJc w:val="left"/>
      <w:pPr>
        <w:ind w:left="1440" w:hanging="360"/>
      </w:pPr>
      <w:rPr>
        <w:rFonts w:ascii="Symbol" w:eastAsiaTheme="minorHAnsi" w:hAnsi="Symbol"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8E56A5"/>
    <w:multiLevelType w:val="hybridMultilevel"/>
    <w:tmpl w:val="627826A4"/>
    <w:lvl w:ilvl="0" w:tplc="B178F184">
      <w:start w:val="1"/>
      <w:numFmt w:val="bullet"/>
      <w:lvlText w:val="-"/>
      <w:lvlJc w:val="left"/>
      <w:pPr>
        <w:ind w:left="644" w:hanging="360"/>
      </w:pPr>
      <w:rPr>
        <w:rFonts w:ascii="Times New Roman" w:eastAsia="Times New Roman" w:hAnsi="Times New Roman" w:cs="Times New Roman" w:hint="default"/>
      </w:rPr>
    </w:lvl>
    <w:lvl w:ilvl="1" w:tplc="04090003">
      <w:start w:val="1"/>
      <w:numFmt w:val="bullet"/>
      <w:lvlText w:val="o"/>
      <w:lvlJc w:val="left"/>
      <w:pPr>
        <w:ind w:left="1364" w:hanging="360"/>
      </w:pPr>
      <w:rPr>
        <w:rFonts w:ascii="Courier New" w:hAnsi="Courier New" w:cs="Courier New" w:hint="default"/>
      </w:rPr>
    </w:lvl>
    <w:lvl w:ilvl="2" w:tplc="041B0019">
      <w:start w:val="1"/>
      <w:numFmt w:val="lowerLetter"/>
      <w:lvlText w:val="%3."/>
      <w:lvlJc w:val="left"/>
      <w:pPr>
        <w:ind w:left="2084" w:hanging="360"/>
      </w:pPr>
      <w:rPr>
        <w:rFont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01F409B6"/>
    <w:multiLevelType w:val="hybridMultilevel"/>
    <w:tmpl w:val="43407872"/>
    <w:lvl w:ilvl="0" w:tplc="041B000F">
      <w:start w:val="1"/>
      <w:numFmt w:val="decimal"/>
      <w:lvlText w:val="%1."/>
      <w:lvlJc w:val="left"/>
      <w:pPr>
        <w:ind w:left="720" w:hanging="360"/>
      </w:pPr>
    </w:lvl>
    <w:lvl w:ilvl="1" w:tplc="427E4A78">
      <w:start w:val="1"/>
      <w:numFmt w:val="decimal"/>
      <w:lvlText w:val="%2."/>
      <w:lvlJc w:val="left"/>
      <w:pPr>
        <w:ind w:left="1440" w:hanging="360"/>
      </w:pPr>
      <w:rPr>
        <w:rFonts w:ascii="Times New Roman" w:eastAsiaTheme="minorHAnsi" w:hAnsi="Times New Roman" w:cs="Times New Roman"/>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3B2F1D"/>
    <w:multiLevelType w:val="hybridMultilevel"/>
    <w:tmpl w:val="E2FA433A"/>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50A0E53"/>
    <w:multiLevelType w:val="hybridMultilevel"/>
    <w:tmpl w:val="939EB8F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6411473"/>
    <w:multiLevelType w:val="hybridMultilevel"/>
    <w:tmpl w:val="8DA099AC"/>
    <w:lvl w:ilvl="0" w:tplc="DA3234B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6D838E2"/>
    <w:multiLevelType w:val="hybridMultilevel"/>
    <w:tmpl w:val="CC58096E"/>
    <w:lvl w:ilvl="0" w:tplc="041B0017">
      <w:start w:val="1"/>
      <w:numFmt w:val="lowerLetter"/>
      <w:lvlText w:val="%1)"/>
      <w:lvlJc w:val="left"/>
      <w:pPr>
        <w:ind w:left="720" w:hanging="360"/>
      </w:pPr>
    </w:lvl>
    <w:lvl w:ilvl="1" w:tplc="0BD06E2E">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8C04DE4"/>
    <w:multiLevelType w:val="hybridMultilevel"/>
    <w:tmpl w:val="D5B63198"/>
    <w:lvl w:ilvl="0" w:tplc="6DC48064">
      <w:start w:val="2"/>
      <w:numFmt w:val="bullet"/>
      <w:lvlText w:val="-"/>
      <w:lvlJc w:val="left"/>
      <w:pPr>
        <w:ind w:left="360" w:hanging="360"/>
      </w:pPr>
      <w:rPr>
        <w:rFonts w:ascii="Times New Roman" w:eastAsia="Times New Roman" w:hAnsi="Times New Roman" w:cs="Times New Roman" w:hint="default"/>
      </w:rPr>
    </w:lvl>
    <w:lvl w:ilvl="1" w:tplc="814CB666">
      <w:start w:val="1"/>
      <w:numFmt w:val="bullet"/>
      <w:lvlText w:val="•"/>
      <w:lvlJc w:val="left"/>
      <w:pPr>
        <w:ind w:left="1080" w:hanging="360"/>
      </w:pPr>
      <w:rPr>
        <w:rFonts w:ascii="Arial" w:hAnsi="Arial" w:cs="Times New Roman" w:hint="default"/>
        <w:color w:val="auto"/>
        <w:sz w:val="24"/>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C5A00DC"/>
    <w:multiLevelType w:val="hybridMultilevel"/>
    <w:tmpl w:val="FDC07394"/>
    <w:lvl w:ilvl="0" w:tplc="041B000F">
      <w:start w:val="1"/>
      <w:numFmt w:val="decimal"/>
      <w:lvlText w:val="%1."/>
      <w:lvlJc w:val="left"/>
      <w:pPr>
        <w:ind w:left="720" w:hanging="360"/>
      </w:pPr>
      <w:rPr>
        <w:rFonts w:hint="default"/>
      </w:rPr>
    </w:lvl>
    <w:lvl w:ilvl="1" w:tplc="9268286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E0A4594"/>
    <w:multiLevelType w:val="hybridMultilevel"/>
    <w:tmpl w:val="FCD2901E"/>
    <w:lvl w:ilvl="0" w:tplc="041B0015">
      <w:start w:val="1"/>
      <w:numFmt w:val="upp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0E1454B8"/>
    <w:multiLevelType w:val="hybridMultilevel"/>
    <w:tmpl w:val="603AF7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16F772C"/>
    <w:multiLevelType w:val="hybridMultilevel"/>
    <w:tmpl w:val="7606466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6E21539"/>
    <w:multiLevelType w:val="hybridMultilevel"/>
    <w:tmpl w:val="F7EA8248"/>
    <w:lvl w:ilvl="0" w:tplc="E0500D48">
      <w:start w:val="1"/>
      <w:numFmt w:val="lowerLetter"/>
      <w:lvlText w:val="%1)"/>
      <w:lvlJc w:val="left"/>
      <w:pPr>
        <w:ind w:left="785"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3" w15:restartNumberingAfterBreak="0">
    <w:nsid w:val="1B717E11"/>
    <w:multiLevelType w:val="hybridMultilevel"/>
    <w:tmpl w:val="407C2F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E107AB6"/>
    <w:multiLevelType w:val="hybridMultilevel"/>
    <w:tmpl w:val="D69E0598"/>
    <w:lvl w:ilvl="0" w:tplc="041B0019">
      <w:start w:val="1"/>
      <w:numFmt w:val="lowerLetter"/>
      <w:lvlText w:val="%1."/>
      <w:lvlJc w:val="left"/>
      <w:pPr>
        <w:ind w:left="786" w:hanging="360"/>
      </w:pPr>
    </w:lvl>
    <w:lvl w:ilvl="1" w:tplc="08090019" w:tentative="1">
      <w:start w:val="1"/>
      <w:numFmt w:val="lowerLetter"/>
      <w:lvlText w:val="%2."/>
      <w:lvlJc w:val="left"/>
      <w:pPr>
        <w:ind w:left="491" w:hanging="360"/>
      </w:pPr>
    </w:lvl>
    <w:lvl w:ilvl="2" w:tplc="0809001B" w:tentative="1">
      <w:start w:val="1"/>
      <w:numFmt w:val="lowerRoman"/>
      <w:lvlText w:val="%3."/>
      <w:lvlJc w:val="right"/>
      <w:pPr>
        <w:ind w:left="1211" w:hanging="180"/>
      </w:pPr>
    </w:lvl>
    <w:lvl w:ilvl="3" w:tplc="0809000F" w:tentative="1">
      <w:start w:val="1"/>
      <w:numFmt w:val="decimal"/>
      <w:lvlText w:val="%4."/>
      <w:lvlJc w:val="left"/>
      <w:pPr>
        <w:ind w:left="1931" w:hanging="360"/>
      </w:pPr>
    </w:lvl>
    <w:lvl w:ilvl="4" w:tplc="08090019" w:tentative="1">
      <w:start w:val="1"/>
      <w:numFmt w:val="lowerLetter"/>
      <w:lvlText w:val="%5."/>
      <w:lvlJc w:val="left"/>
      <w:pPr>
        <w:ind w:left="2651" w:hanging="360"/>
      </w:pPr>
    </w:lvl>
    <w:lvl w:ilvl="5" w:tplc="0809001B" w:tentative="1">
      <w:start w:val="1"/>
      <w:numFmt w:val="lowerRoman"/>
      <w:lvlText w:val="%6."/>
      <w:lvlJc w:val="right"/>
      <w:pPr>
        <w:ind w:left="3371" w:hanging="180"/>
      </w:pPr>
    </w:lvl>
    <w:lvl w:ilvl="6" w:tplc="0809000F" w:tentative="1">
      <w:start w:val="1"/>
      <w:numFmt w:val="decimal"/>
      <w:lvlText w:val="%7."/>
      <w:lvlJc w:val="left"/>
      <w:pPr>
        <w:ind w:left="4091" w:hanging="360"/>
      </w:pPr>
    </w:lvl>
    <w:lvl w:ilvl="7" w:tplc="08090019" w:tentative="1">
      <w:start w:val="1"/>
      <w:numFmt w:val="lowerLetter"/>
      <w:lvlText w:val="%8."/>
      <w:lvlJc w:val="left"/>
      <w:pPr>
        <w:ind w:left="4811" w:hanging="360"/>
      </w:pPr>
    </w:lvl>
    <w:lvl w:ilvl="8" w:tplc="0809001B" w:tentative="1">
      <w:start w:val="1"/>
      <w:numFmt w:val="lowerRoman"/>
      <w:lvlText w:val="%9."/>
      <w:lvlJc w:val="right"/>
      <w:pPr>
        <w:ind w:left="5531" w:hanging="180"/>
      </w:pPr>
    </w:lvl>
  </w:abstractNum>
  <w:abstractNum w:abstractNumId="15" w15:restartNumberingAfterBreak="0">
    <w:nsid w:val="1E79347A"/>
    <w:multiLevelType w:val="hybridMultilevel"/>
    <w:tmpl w:val="79E6D794"/>
    <w:lvl w:ilvl="0" w:tplc="93EC4DD0">
      <w:start w:val="1"/>
      <w:numFmt w:val="decimal"/>
      <w:lvlText w:val="%1."/>
      <w:lvlJc w:val="left"/>
      <w:pPr>
        <w:ind w:left="502" w:hanging="360"/>
      </w:pPr>
      <w:rPr>
        <w:rFonts w:hint="default"/>
      </w:rPr>
    </w:lvl>
    <w:lvl w:ilvl="1" w:tplc="E598AAF0">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ED17DED"/>
    <w:multiLevelType w:val="hybridMultilevel"/>
    <w:tmpl w:val="839A338E"/>
    <w:lvl w:ilvl="0" w:tplc="E23A6688">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20A167A4"/>
    <w:multiLevelType w:val="hybridMultilevel"/>
    <w:tmpl w:val="8418EBE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1225515"/>
    <w:multiLevelType w:val="hybridMultilevel"/>
    <w:tmpl w:val="AD60F29C"/>
    <w:lvl w:ilvl="0" w:tplc="041B0015">
      <w:start w:val="1"/>
      <w:numFmt w:val="upperLetter"/>
      <w:lvlText w:val="%1."/>
      <w:lvlJc w:val="left"/>
      <w:pPr>
        <w:ind w:left="720" w:hanging="360"/>
      </w:pPr>
    </w:lvl>
    <w:lvl w:ilvl="1" w:tplc="041B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4811AED"/>
    <w:multiLevelType w:val="hybridMultilevel"/>
    <w:tmpl w:val="7606466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29B8293A"/>
    <w:multiLevelType w:val="hybridMultilevel"/>
    <w:tmpl w:val="BD04C9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A1F2325"/>
    <w:multiLevelType w:val="hybridMultilevel"/>
    <w:tmpl w:val="E02A6F26"/>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CF6EF1"/>
    <w:multiLevelType w:val="hybridMultilevel"/>
    <w:tmpl w:val="47DA007E"/>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2F51E4"/>
    <w:multiLevelType w:val="multilevel"/>
    <w:tmpl w:val="70943C2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2DB66248"/>
    <w:multiLevelType w:val="hybridMultilevel"/>
    <w:tmpl w:val="93AE1802"/>
    <w:lvl w:ilvl="0" w:tplc="041B0017">
      <w:start w:val="1"/>
      <w:numFmt w:val="lowerLetter"/>
      <w:lvlText w:val="%1)"/>
      <w:lvlJc w:val="left"/>
      <w:pPr>
        <w:ind w:left="720" w:hanging="360"/>
      </w:pPr>
    </w:lvl>
    <w:lvl w:ilvl="1" w:tplc="F99433E4">
      <w:start w:val="1"/>
      <w:numFmt w:val="lowerLetter"/>
      <w:lvlText w:val="%2)"/>
      <w:lvlJc w:val="left"/>
      <w:pPr>
        <w:ind w:left="1440" w:hanging="360"/>
      </w:pPr>
      <w:rPr>
        <w:b/>
      </w:rPr>
    </w:lvl>
    <w:lvl w:ilvl="2" w:tplc="1648125E">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33B1D45"/>
    <w:multiLevelType w:val="multilevel"/>
    <w:tmpl w:val="70943C24"/>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34E5621E"/>
    <w:multiLevelType w:val="hybridMultilevel"/>
    <w:tmpl w:val="713A2668"/>
    <w:lvl w:ilvl="0" w:tplc="041B000F">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7" w15:restartNumberingAfterBreak="0">
    <w:nsid w:val="36B85E28"/>
    <w:multiLevelType w:val="hybridMultilevel"/>
    <w:tmpl w:val="952423A4"/>
    <w:lvl w:ilvl="0" w:tplc="041B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36E104EE"/>
    <w:multiLevelType w:val="hybridMultilevel"/>
    <w:tmpl w:val="407C2F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718531E"/>
    <w:multiLevelType w:val="hybridMultilevel"/>
    <w:tmpl w:val="D8BE6C00"/>
    <w:lvl w:ilvl="0" w:tplc="041B000F">
      <w:start w:val="1"/>
      <w:numFmt w:val="decimal"/>
      <w:lvlText w:val="%1."/>
      <w:lvlJc w:val="left"/>
      <w:pPr>
        <w:ind w:left="2157" w:hanging="18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80260B4"/>
    <w:multiLevelType w:val="hybridMultilevel"/>
    <w:tmpl w:val="736A3E32"/>
    <w:lvl w:ilvl="0" w:tplc="EFEA9130">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1" w15:restartNumberingAfterBreak="0">
    <w:nsid w:val="3D4375E8"/>
    <w:multiLevelType w:val="hybridMultilevel"/>
    <w:tmpl w:val="42844CF6"/>
    <w:lvl w:ilvl="0" w:tplc="041B000F">
      <w:start w:val="1"/>
      <w:numFmt w:val="decimal"/>
      <w:lvlText w:val="%1."/>
      <w:lvlJc w:val="left"/>
      <w:pPr>
        <w:ind w:left="72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3EDA7AC5"/>
    <w:multiLevelType w:val="hybridMultilevel"/>
    <w:tmpl w:val="53960B2C"/>
    <w:lvl w:ilvl="0" w:tplc="041B000F">
      <w:start w:val="1"/>
      <w:numFmt w:val="decimal"/>
      <w:lvlText w:val="%1."/>
      <w:lvlJc w:val="left"/>
      <w:pPr>
        <w:ind w:left="720" w:hanging="360"/>
      </w:pPr>
    </w:lvl>
    <w:lvl w:ilvl="1" w:tplc="041B0019">
      <w:start w:val="1"/>
      <w:numFmt w:val="lowerLetter"/>
      <w:lvlText w:val="%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F0B4955"/>
    <w:multiLevelType w:val="hybridMultilevel"/>
    <w:tmpl w:val="06707AA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0750FFC"/>
    <w:multiLevelType w:val="hybridMultilevel"/>
    <w:tmpl w:val="033444A2"/>
    <w:lvl w:ilvl="0" w:tplc="B178F184">
      <w:start w:val="1"/>
      <w:numFmt w:val="bullet"/>
      <w:lvlText w:val="-"/>
      <w:lvlJc w:val="left"/>
      <w:pPr>
        <w:ind w:left="900" w:hanging="360"/>
      </w:pPr>
      <w:rPr>
        <w:rFonts w:ascii="Times New Roman" w:eastAsia="Times New Roman" w:hAnsi="Times New Roman" w:cs="Times New Roman"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5" w15:restartNumberingAfterBreak="0">
    <w:nsid w:val="44C45F0A"/>
    <w:multiLevelType w:val="hybridMultilevel"/>
    <w:tmpl w:val="F1F29AE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BD31CD3"/>
    <w:multiLevelType w:val="hybridMultilevel"/>
    <w:tmpl w:val="EA30E77A"/>
    <w:lvl w:ilvl="0" w:tplc="041B001B">
      <w:start w:val="1"/>
      <w:numFmt w:val="lowerRoman"/>
      <w:lvlText w:val="%1."/>
      <w:lvlJc w:val="right"/>
      <w:pPr>
        <w:ind w:left="1434" w:hanging="360"/>
      </w:p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37" w15:restartNumberingAfterBreak="0">
    <w:nsid w:val="4D4460BC"/>
    <w:multiLevelType w:val="hybridMultilevel"/>
    <w:tmpl w:val="952423A4"/>
    <w:lvl w:ilvl="0" w:tplc="041B001B">
      <w:start w:val="1"/>
      <w:numFmt w:val="lowerRoman"/>
      <w:lvlText w:val="%1."/>
      <w:lvlJc w:val="righ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8" w15:restartNumberingAfterBreak="0">
    <w:nsid w:val="4DB31A5B"/>
    <w:multiLevelType w:val="hybridMultilevel"/>
    <w:tmpl w:val="CE04FB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37D7F1D"/>
    <w:multiLevelType w:val="hybridMultilevel"/>
    <w:tmpl w:val="894CAE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661A487C"/>
    <w:multiLevelType w:val="hybridMultilevel"/>
    <w:tmpl w:val="BC10679E"/>
    <w:lvl w:ilvl="0" w:tplc="041B0017">
      <w:start w:val="1"/>
      <w:numFmt w:val="lowerLetter"/>
      <w:lvlText w:val="%1)"/>
      <w:lvlJc w:val="left"/>
      <w:pPr>
        <w:ind w:left="720" w:hanging="360"/>
      </w:pPr>
    </w:lvl>
    <w:lvl w:ilvl="1" w:tplc="9606047C">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9330D82"/>
    <w:multiLevelType w:val="hybridMultilevel"/>
    <w:tmpl w:val="69EE3A06"/>
    <w:lvl w:ilvl="0" w:tplc="497434EA">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A336AED"/>
    <w:multiLevelType w:val="hybridMultilevel"/>
    <w:tmpl w:val="CC66EF36"/>
    <w:lvl w:ilvl="0" w:tplc="041B0017">
      <w:start w:val="1"/>
      <w:numFmt w:val="lowerLetter"/>
      <w:lvlText w:val="%1)"/>
      <w:lvlJc w:val="left"/>
      <w:pPr>
        <w:ind w:left="1139" w:hanging="360"/>
      </w:pPr>
    </w:lvl>
    <w:lvl w:ilvl="1" w:tplc="04090019" w:tentative="1">
      <w:start w:val="1"/>
      <w:numFmt w:val="lowerLetter"/>
      <w:lvlText w:val="%2."/>
      <w:lvlJc w:val="left"/>
      <w:pPr>
        <w:ind w:left="1859" w:hanging="360"/>
      </w:pPr>
    </w:lvl>
    <w:lvl w:ilvl="2" w:tplc="0409001B" w:tentative="1">
      <w:start w:val="1"/>
      <w:numFmt w:val="lowerRoman"/>
      <w:lvlText w:val="%3."/>
      <w:lvlJc w:val="right"/>
      <w:pPr>
        <w:ind w:left="2579" w:hanging="180"/>
      </w:pPr>
    </w:lvl>
    <w:lvl w:ilvl="3" w:tplc="0409000F" w:tentative="1">
      <w:start w:val="1"/>
      <w:numFmt w:val="decimal"/>
      <w:lvlText w:val="%4."/>
      <w:lvlJc w:val="left"/>
      <w:pPr>
        <w:ind w:left="3299" w:hanging="360"/>
      </w:pPr>
    </w:lvl>
    <w:lvl w:ilvl="4" w:tplc="04090019" w:tentative="1">
      <w:start w:val="1"/>
      <w:numFmt w:val="lowerLetter"/>
      <w:lvlText w:val="%5."/>
      <w:lvlJc w:val="left"/>
      <w:pPr>
        <w:ind w:left="4019" w:hanging="360"/>
      </w:pPr>
    </w:lvl>
    <w:lvl w:ilvl="5" w:tplc="0409001B" w:tentative="1">
      <w:start w:val="1"/>
      <w:numFmt w:val="lowerRoman"/>
      <w:lvlText w:val="%6."/>
      <w:lvlJc w:val="right"/>
      <w:pPr>
        <w:ind w:left="4739" w:hanging="180"/>
      </w:pPr>
    </w:lvl>
    <w:lvl w:ilvl="6" w:tplc="0409000F" w:tentative="1">
      <w:start w:val="1"/>
      <w:numFmt w:val="decimal"/>
      <w:lvlText w:val="%7."/>
      <w:lvlJc w:val="left"/>
      <w:pPr>
        <w:ind w:left="5459" w:hanging="360"/>
      </w:pPr>
    </w:lvl>
    <w:lvl w:ilvl="7" w:tplc="04090019" w:tentative="1">
      <w:start w:val="1"/>
      <w:numFmt w:val="lowerLetter"/>
      <w:lvlText w:val="%8."/>
      <w:lvlJc w:val="left"/>
      <w:pPr>
        <w:ind w:left="6179" w:hanging="360"/>
      </w:pPr>
    </w:lvl>
    <w:lvl w:ilvl="8" w:tplc="0409001B" w:tentative="1">
      <w:start w:val="1"/>
      <w:numFmt w:val="lowerRoman"/>
      <w:lvlText w:val="%9."/>
      <w:lvlJc w:val="right"/>
      <w:pPr>
        <w:ind w:left="6899" w:hanging="180"/>
      </w:pPr>
    </w:lvl>
  </w:abstractNum>
  <w:abstractNum w:abstractNumId="43" w15:restartNumberingAfterBreak="0">
    <w:nsid w:val="746474CE"/>
    <w:multiLevelType w:val="hybridMultilevel"/>
    <w:tmpl w:val="8AE84A80"/>
    <w:lvl w:ilvl="0" w:tplc="6DC48064">
      <w:start w:val="2"/>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58A7AB1"/>
    <w:multiLevelType w:val="hybridMultilevel"/>
    <w:tmpl w:val="3E3A9254"/>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60C0779"/>
    <w:multiLevelType w:val="hybridMultilevel"/>
    <w:tmpl w:val="BBE4A36E"/>
    <w:lvl w:ilvl="0" w:tplc="E23A668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B374DB5"/>
    <w:multiLevelType w:val="hybridMultilevel"/>
    <w:tmpl w:val="CC58096E"/>
    <w:lvl w:ilvl="0" w:tplc="041B0017">
      <w:start w:val="1"/>
      <w:numFmt w:val="lowerLetter"/>
      <w:lvlText w:val="%1)"/>
      <w:lvlJc w:val="left"/>
      <w:pPr>
        <w:ind w:left="720" w:hanging="360"/>
      </w:pPr>
    </w:lvl>
    <w:lvl w:ilvl="1" w:tplc="0BD06E2E">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4"/>
  </w:num>
  <w:num w:numId="2">
    <w:abstractNumId w:val="1"/>
  </w:num>
  <w:num w:numId="3">
    <w:abstractNumId w:val="42"/>
  </w:num>
  <w:num w:numId="4">
    <w:abstractNumId w:val="21"/>
  </w:num>
  <w:num w:numId="5">
    <w:abstractNumId w:val="39"/>
  </w:num>
  <w:num w:numId="6">
    <w:abstractNumId w:val="43"/>
  </w:num>
  <w:num w:numId="7">
    <w:abstractNumId w:val="7"/>
  </w:num>
  <w:num w:numId="8">
    <w:abstractNumId w:val="41"/>
  </w:num>
  <w:num w:numId="9">
    <w:abstractNumId w:val="16"/>
  </w:num>
  <w:num w:numId="10">
    <w:abstractNumId w:val="23"/>
  </w:num>
  <w:num w:numId="11">
    <w:abstractNumId w:val="19"/>
  </w:num>
  <w:num w:numId="12">
    <w:abstractNumId w:val="0"/>
  </w:num>
  <w:num w:numId="13">
    <w:abstractNumId w:val="45"/>
  </w:num>
  <w:num w:numId="14">
    <w:abstractNumId w:val="26"/>
  </w:num>
  <w:num w:numId="15">
    <w:abstractNumId w:val="31"/>
  </w:num>
  <w:num w:numId="16">
    <w:abstractNumId w:val="5"/>
  </w:num>
  <w:num w:numId="17">
    <w:abstractNumId w:val="32"/>
  </w:num>
  <w:num w:numId="18">
    <w:abstractNumId w:val="37"/>
  </w:num>
  <w:num w:numId="19">
    <w:abstractNumId w:val="14"/>
  </w:num>
  <w:num w:numId="20">
    <w:abstractNumId w:val="8"/>
  </w:num>
  <w:num w:numId="21">
    <w:abstractNumId w:val="24"/>
  </w:num>
  <w:num w:numId="22">
    <w:abstractNumId w:val="33"/>
  </w:num>
  <w:num w:numId="23">
    <w:abstractNumId w:val="46"/>
  </w:num>
  <w:num w:numId="24">
    <w:abstractNumId w:val="15"/>
  </w:num>
  <w:num w:numId="25">
    <w:abstractNumId w:val="40"/>
  </w:num>
  <w:num w:numId="26">
    <w:abstractNumId w:val="44"/>
  </w:num>
  <w:num w:numId="27">
    <w:abstractNumId w:val="13"/>
  </w:num>
  <w:num w:numId="28">
    <w:abstractNumId w:val="17"/>
  </w:num>
  <w:num w:numId="29">
    <w:abstractNumId w:val="3"/>
  </w:num>
  <w:num w:numId="30">
    <w:abstractNumId w:val="22"/>
  </w:num>
  <w:num w:numId="31">
    <w:abstractNumId w:val="4"/>
  </w:num>
  <w:num w:numId="32">
    <w:abstractNumId w:val="35"/>
  </w:num>
  <w:num w:numId="33">
    <w:abstractNumId w:val="38"/>
  </w:num>
  <w:num w:numId="34">
    <w:abstractNumId w:val="12"/>
  </w:num>
  <w:num w:numId="35">
    <w:abstractNumId w:val="10"/>
  </w:num>
  <w:num w:numId="36">
    <w:abstractNumId w:val="2"/>
  </w:num>
  <w:num w:numId="37">
    <w:abstractNumId w:val="20"/>
  </w:num>
  <w:num w:numId="38">
    <w:abstractNumId w:val="30"/>
  </w:num>
  <w:num w:numId="39">
    <w:abstractNumId w:val="29"/>
  </w:num>
  <w:num w:numId="40">
    <w:abstractNumId w:val="9"/>
  </w:num>
  <w:num w:numId="41">
    <w:abstractNumId w:val="18"/>
  </w:num>
  <w:num w:numId="42">
    <w:abstractNumId w:val="6"/>
  </w:num>
  <w:num w:numId="43">
    <w:abstractNumId w:val="28"/>
  </w:num>
  <w:num w:numId="44">
    <w:abstractNumId w:val="27"/>
  </w:num>
  <w:num w:numId="45">
    <w:abstractNumId w:val="36"/>
  </w:num>
  <w:num w:numId="46">
    <w:abstractNumId w:val="25"/>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proofState w:spelling="clean" w:grammar="clean"/>
  <w:trackRevisions/>
  <w:documentProtection w:edit="forms" w:enforcement="1" w:cryptProviderType="rsaAES" w:cryptAlgorithmClass="hash" w:cryptAlgorithmType="typeAny" w:cryptAlgorithmSid="14" w:cryptSpinCount="100000" w:hash="i+fk1PZeOo5iv428dUOq3vfXOrpbQcTVjmgaXISJincNplHKu06v1lZvZA35+g0YxEBH+13TmWSLGafavn7aJA==" w:salt="UgbpMqWKTQ583WmRM4/tI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01F"/>
    <w:rsid w:val="001162F8"/>
    <w:rsid w:val="00265CDA"/>
    <w:rsid w:val="003437D4"/>
    <w:rsid w:val="00356DC7"/>
    <w:rsid w:val="0090201F"/>
    <w:rsid w:val="00AD77B7"/>
    <w:rsid w:val="00EC1750"/>
    <w:rsid w:val="00EF6D22"/>
    <w:rsid w:val="00F639BC"/>
  </w:rsids>
  <m:mathPr>
    <m:mathFont m:val="Cambria Math"/>
    <m:brkBin m:val="before"/>
    <m:brkBinSub m:val="--"/>
    <m:smallFrac m:val="0"/>
    <m:dispDef/>
    <m:lMargin m:val="0"/>
    <m:rMargin m:val="0"/>
    <m:defJc m:val="centerGroup"/>
    <m:wrapIndent m:val="1440"/>
    <m:intLim m:val="subSup"/>
    <m:naryLim m:val="undOvr"/>
  </m:mathPr>
  <w:themeFontLang w:val="en-SK"/>
  <w:clrSchemeMapping w:bg1="light1" w:t1="dark1" w:bg2="light2" w:t2="dark2" w:accent1="accent1" w:accent2="accent2" w:accent3="accent3" w:accent4="accent4" w:accent5="accent5" w:accent6="accent6" w:hyperlink="hyperlink" w:followedHyperlink="followedHyperlink"/>
  <w:decimalSymbol w:val=","/>
  <w:listSeparator w:val=","/>
  <w14:docId w14:val="1C3BAA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01F"/>
    <w:rPr>
      <w:rFonts w:ascii="Times New Roman" w:eastAsia="Times New Roman" w:hAnsi="Times New Roman" w:cs="Times New Roman"/>
      <w:lang w:val="sk-SK" w:eastAsia="sk-SK"/>
    </w:rPr>
  </w:style>
  <w:style w:type="paragraph" w:styleId="Heading1">
    <w:name w:val="heading 1"/>
    <w:basedOn w:val="Normal"/>
    <w:next w:val="Normal"/>
    <w:link w:val="Heading1Char"/>
    <w:uiPriority w:val="9"/>
    <w:qFormat/>
    <w:rsid w:val="0090201F"/>
    <w:pPr>
      <w:keepNext/>
      <w:keepLines/>
      <w:spacing w:before="480"/>
      <w:outlineLvl w:val="0"/>
    </w:pPr>
    <w:rPr>
      <w:rFonts w:ascii="Cambria" w:hAnsi="Cambria"/>
      <w:b/>
      <w:bCs/>
      <w:color w:val="365F91"/>
      <w:sz w:val="28"/>
      <w:szCs w:val="28"/>
      <w:lang w:eastAsia="cs-CZ"/>
    </w:rPr>
  </w:style>
  <w:style w:type="paragraph" w:styleId="Heading2">
    <w:name w:val="heading 2"/>
    <w:basedOn w:val="Normal"/>
    <w:next w:val="Normal"/>
    <w:link w:val="Heading2Char"/>
    <w:uiPriority w:val="9"/>
    <w:unhideWhenUsed/>
    <w:qFormat/>
    <w:rsid w:val="0090201F"/>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90201F"/>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201F"/>
    <w:rPr>
      <w:rFonts w:ascii="Cambria" w:eastAsia="Times New Roman" w:hAnsi="Cambria" w:cs="Times New Roman"/>
      <w:b/>
      <w:bCs/>
      <w:color w:val="365F91"/>
      <w:sz w:val="28"/>
      <w:szCs w:val="28"/>
      <w:lang w:val="sk-SK" w:eastAsia="cs-CZ"/>
    </w:rPr>
  </w:style>
  <w:style w:type="character" w:customStyle="1" w:styleId="Heading2Char">
    <w:name w:val="Heading 2 Char"/>
    <w:basedOn w:val="DefaultParagraphFont"/>
    <w:link w:val="Heading2"/>
    <w:uiPriority w:val="9"/>
    <w:rsid w:val="0090201F"/>
    <w:rPr>
      <w:rFonts w:asciiTheme="majorHAnsi" w:eastAsiaTheme="majorEastAsia" w:hAnsiTheme="majorHAnsi" w:cstheme="majorBidi"/>
      <w:b/>
      <w:bCs/>
      <w:color w:val="4472C4" w:themeColor="accent1"/>
      <w:sz w:val="26"/>
      <w:szCs w:val="26"/>
      <w:lang w:val="sk-SK" w:eastAsia="sk-SK"/>
    </w:rPr>
  </w:style>
  <w:style w:type="character" w:customStyle="1" w:styleId="Heading3Char">
    <w:name w:val="Heading 3 Char"/>
    <w:basedOn w:val="DefaultParagraphFont"/>
    <w:link w:val="Heading3"/>
    <w:uiPriority w:val="9"/>
    <w:rsid w:val="0090201F"/>
    <w:rPr>
      <w:rFonts w:asciiTheme="majorHAnsi" w:eastAsiaTheme="majorEastAsia" w:hAnsiTheme="majorHAnsi" w:cstheme="majorBidi"/>
      <w:color w:val="1F3763" w:themeColor="accent1" w:themeShade="7F"/>
      <w:lang w:val="sk-SK" w:eastAsia="sk-SK"/>
    </w:rPr>
  </w:style>
  <w:style w:type="table" w:styleId="TableGrid">
    <w:name w:val="Table Grid"/>
    <w:basedOn w:val="TableNormal"/>
    <w:uiPriority w:val="59"/>
    <w:rsid w:val="0090201F"/>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90201F"/>
    <w:rPr>
      <w:rFonts w:ascii="Tahoma" w:hAnsi="Tahoma" w:cs="Tahoma"/>
      <w:sz w:val="16"/>
      <w:szCs w:val="16"/>
    </w:rPr>
  </w:style>
  <w:style w:type="character" w:customStyle="1" w:styleId="BalloonTextChar">
    <w:name w:val="Balloon Text Char"/>
    <w:basedOn w:val="DefaultParagraphFont"/>
    <w:link w:val="BalloonText"/>
    <w:uiPriority w:val="99"/>
    <w:semiHidden/>
    <w:rsid w:val="0090201F"/>
    <w:rPr>
      <w:rFonts w:ascii="Tahoma" w:eastAsia="Times New Roman" w:hAnsi="Tahoma" w:cs="Tahoma"/>
      <w:sz w:val="16"/>
      <w:szCs w:val="16"/>
      <w:lang w:val="sk-SK" w:eastAsia="sk-SK"/>
    </w:rPr>
  </w:style>
  <w:style w:type="paragraph" w:styleId="Header">
    <w:name w:val="header"/>
    <w:aliases w:val=" 1"/>
    <w:basedOn w:val="Normal"/>
    <w:link w:val="HeaderChar"/>
    <w:uiPriority w:val="99"/>
    <w:rsid w:val="0090201F"/>
    <w:pPr>
      <w:tabs>
        <w:tab w:val="center" w:pos="4536"/>
        <w:tab w:val="right" w:pos="9072"/>
      </w:tabs>
    </w:pPr>
  </w:style>
  <w:style w:type="character" w:customStyle="1" w:styleId="HeaderChar">
    <w:name w:val="Header Char"/>
    <w:aliases w:val=" 1 Char"/>
    <w:basedOn w:val="DefaultParagraphFont"/>
    <w:link w:val="Header"/>
    <w:uiPriority w:val="99"/>
    <w:rsid w:val="0090201F"/>
    <w:rPr>
      <w:rFonts w:ascii="Times New Roman" w:eastAsia="Times New Roman" w:hAnsi="Times New Roman" w:cs="Times New Roman"/>
      <w:lang w:val="sk-SK" w:eastAsia="sk-SK"/>
    </w:rPr>
  </w:style>
  <w:style w:type="paragraph" w:styleId="Footer">
    <w:name w:val="footer"/>
    <w:basedOn w:val="Normal"/>
    <w:link w:val="FooterChar"/>
    <w:rsid w:val="0090201F"/>
    <w:pPr>
      <w:tabs>
        <w:tab w:val="center" w:pos="4536"/>
        <w:tab w:val="right" w:pos="9072"/>
      </w:tabs>
    </w:pPr>
  </w:style>
  <w:style w:type="character" w:customStyle="1" w:styleId="FooterChar">
    <w:name w:val="Footer Char"/>
    <w:basedOn w:val="DefaultParagraphFont"/>
    <w:link w:val="Footer"/>
    <w:rsid w:val="0090201F"/>
    <w:rPr>
      <w:rFonts w:ascii="Times New Roman" w:eastAsia="Times New Roman" w:hAnsi="Times New Roman" w:cs="Times New Roman"/>
      <w:lang w:val="sk-SK" w:eastAsia="sk-SK"/>
    </w:rPr>
  </w:style>
  <w:style w:type="character" w:styleId="Hyperlink">
    <w:name w:val="Hyperlink"/>
    <w:basedOn w:val="DefaultParagraphFont"/>
    <w:rsid w:val="0090201F"/>
    <w:rPr>
      <w:color w:val="0000FF"/>
      <w:u w:val="single"/>
    </w:rPr>
  </w:style>
  <w:style w:type="character" w:styleId="PageNumber">
    <w:name w:val="page number"/>
    <w:basedOn w:val="DefaultParagraphFont"/>
    <w:rsid w:val="0090201F"/>
  </w:style>
  <w:style w:type="paragraph" w:styleId="BodyTextIndent">
    <w:name w:val="Body Text Indent"/>
    <w:basedOn w:val="Normal"/>
    <w:link w:val="BodyTextIndentChar"/>
    <w:rsid w:val="0090201F"/>
    <w:pPr>
      <w:spacing w:after="120"/>
      <w:ind w:left="283"/>
    </w:pPr>
    <w:rPr>
      <w:lang w:eastAsia="cs-CZ"/>
    </w:rPr>
  </w:style>
  <w:style w:type="character" w:customStyle="1" w:styleId="BodyTextIndentChar">
    <w:name w:val="Body Text Indent Char"/>
    <w:basedOn w:val="DefaultParagraphFont"/>
    <w:link w:val="BodyTextIndent"/>
    <w:rsid w:val="0090201F"/>
    <w:rPr>
      <w:rFonts w:ascii="Times New Roman" w:eastAsia="Times New Roman" w:hAnsi="Times New Roman" w:cs="Times New Roman"/>
      <w:lang w:val="sk-SK" w:eastAsia="cs-CZ"/>
    </w:rPr>
  </w:style>
  <w:style w:type="paragraph" w:styleId="ListParagraph">
    <w:name w:val="List Paragraph"/>
    <w:aliases w:val="Odsek,Odsek 1.,Bullet Number,lp1,lp11,List Paragraph11,Bullet 1,Use Case List Paragraph"/>
    <w:basedOn w:val="Normal"/>
    <w:link w:val="ListParagraphChar"/>
    <w:uiPriority w:val="34"/>
    <w:qFormat/>
    <w:rsid w:val="0090201F"/>
    <w:pPr>
      <w:ind w:left="708"/>
    </w:pPr>
    <w:rPr>
      <w:lang w:eastAsia="cs-CZ"/>
    </w:rPr>
  </w:style>
  <w:style w:type="paragraph" w:styleId="Title">
    <w:name w:val="Title"/>
    <w:basedOn w:val="Normal"/>
    <w:link w:val="TitleChar"/>
    <w:qFormat/>
    <w:rsid w:val="0090201F"/>
    <w:pPr>
      <w:spacing w:before="240" w:after="60"/>
      <w:jc w:val="center"/>
      <w:outlineLvl w:val="0"/>
    </w:pPr>
    <w:rPr>
      <w:rFonts w:ascii="Arial" w:hAnsi="Arial" w:cs="Arial"/>
      <w:b/>
      <w:bCs/>
      <w:kern w:val="28"/>
      <w:sz w:val="32"/>
      <w:szCs w:val="32"/>
      <w:lang w:eastAsia="cs-CZ"/>
    </w:rPr>
  </w:style>
  <w:style w:type="character" w:customStyle="1" w:styleId="TitleChar">
    <w:name w:val="Title Char"/>
    <w:basedOn w:val="DefaultParagraphFont"/>
    <w:link w:val="Title"/>
    <w:rsid w:val="0090201F"/>
    <w:rPr>
      <w:rFonts w:ascii="Arial" w:eastAsia="Times New Roman" w:hAnsi="Arial" w:cs="Arial"/>
      <w:b/>
      <w:bCs/>
      <w:kern w:val="28"/>
      <w:sz w:val="32"/>
      <w:szCs w:val="32"/>
      <w:lang w:val="sk-SK" w:eastAsia="cs-CZ"/>
    </w:rPr>
  </w:style>
  <w:style w:type="character" w:customStyle="1" w:styleId="Zkladntext2">
    <w:name w:val="Základný text (2)_"/>
    <w:basedOn w:val="DefaultParagraphFont"/>
    <w:link w:val="Zkladntext21"/>
    <w:rsid w:val="0090201F"/>
    <w:rPr>
      <w:rFonts w:ascii="Bookman Old Style" w:eastAsia="Bookman Old Style" w:hAnsi="Bookman Old Style" w:cs="Bookman Old Style"/>
      <w:sz w:val="19"/>
      <w:szCs w:val="19"/>
      <w:shd w:val="clear" w:color="auto" w:fill="FFFFFF"/>
    </w:rPr>
  </w:style>
  <w:style w:type="character" w:customStyle="1" w:styleId="Zkladntext20">
    <w:name w:val="Základný text (2)"/>
    <w:basedOn w:val="Zkladntext2"/>
    <w:rsid w:val="0090201F"/>
    <w:rPr>
      <w:rFonts w:ascii="Bookman Old Style" w:eastAsia="Bookman Old Style" w:hAnsi="Bookman Old Style" w:cs="Bookman Old Style"/>
      <w:color w:val="000000"/>
      <w:spacing w:val="0"/>
      <w:w w:val="100"/>
      <w:position w:val="0"/>
      <w:sz w:val="19"/>
      <w:szCs w:val="19"/>
      <w:shd w:val="clear" w:color="auto" w:fill="FFFFFF"/>
      <w:lang w:val="sk-SK" w:eastAsia="sk-SK" w:bidi="sk-SK"/>
    </w:rPr>
  </w:style>
  <w:style w:type="paragraph" w:customStyle="1" w:styleId="Zkladntext21">
    <w:name w:val="Základný text (2)1"/>
    <w:basedOn w:val="Normal"/>
    <w:link w:val="Zkladntext2"/>
    <w:rsid w:val="0090201F"/>
    <w:pPr>
      <w:widowControl w:val="0"/>
      <w:shd w:val="clear" w:color="auto" w:fill="FFFFFF"/>
      <w:spacing w:after="360" w:line="221" w:lineRule="exact"/>
      <w:ind w:hanging="400"/>
      <w:jc w:val="both"/>
    </w:pPr>
    <w:rPr>
      <w:rFonts w:ascii="Bookman Old Style" w:eastAsia="Bookman Old Style" w:hAnsi="Bookman Old Style" w:cs="Bookman Old Style"/>
      <w:sz w:val="19"/>
      <w:szCs w:val="19"/>
      <w:lang w:val="en-SK" w:eastAsia="en-US"/>
    </w:rPr>
  </w:style>
  <w:style w:type="character" w:customStyle="1" w:styleId="ListParagraphChar">
    <w:name w:val="List Paragraph Char"/>
    <w:aliases w:val="Odsek Char,Odsek 1. Char,Bullet Number Char,lp1 Char,lp11 Char,List Paragraph11 Char,Bullet 1 Char,Use Case List Paragraph Char"/>
    <w:link w:val="ListParagraph"/>
    <w:uiPriority w:val="34"/>
    <w:locked/>
    <w:rsid w:val="0090201F"/>
    <w:rPr>
      <w:rFonts w:ascii="Times New Roman" w:eastAsia="Times New Roman" w:hAnsi="Times New Roman" w:cs="Times New Roman"/>
      <w:lang w:val="sk-SK" w:eastAsia="cs-CZ"/>
    </w:rPr>
  </w:style>
  <w:style w:type="paragraph" w:customStyle="1" w:styleId="Default">
    <w:name w:val="Default"/>
    <w:rsid w:val="0090201F"/>
    <w:pPr>
      <w:autoSpaceDE w:val="0"/>
      <w:autoSpaceDN w:val="0"/>
      <w:adjustRightInd w:val="0"/>
    </w:pPr>
    <w:rPr>
      <w:rFonts w:ascii="Times New Roman" w:eastAsia="Calibri" w:hAnsi="Times New Roman" w:cs="Times New Roman"/>
      <w:color w:val="000000"/>
      <w:lang w:val="sk-SK" w:eastAsia="sk-SK"/>
    </w:rPr>
  </w:style>
  <w:style w:type="character" w:customStyle="1" w:styleId="UnresolvedMention1">
    <w:name w:val="Unresolved Mention1"/>
    <w:basedOn w:val="DefaultParagraphFont"/>
    <w:uiPriority w:val="99"/>
    <w:semiHidden/>
    <w:unhideWhenUsed/>
    <w:rsid w:val="0090201F"/>
    <w:rPr>
      <w:color w:val="605E5C"/>
      <w:shd w:val="clear" w:color="auto" w:fill="E1DFDD"/>
    </w:rPr>
  </w:style>
  <w:style w:type="paragraph" w:styleId="Revision">
    <w:name w:val="Revision"/>
    <w:hidden/>
    <w:uiPriority w:val="99"/>
    <w:semiHidden/>
    <w:rsid w:val="0090201F"/>
    <w:rPr>
      <w:rFonts w:ascii="Times New Roman" w:eastAsia="Times New Roman" w:hAnsi="Times New Roman" w:cs="Times New Roman"/>
      <w:lang w:val="sk-SK" w:eastAsia="sk-SK"/>
    </w:rPr>
  </w:style>
  <w:style w:type="character" w:styleId="CommentReference">
    <w:name w:val="annotation reference"/>
    <w:basedOn w:val="DefaultParagraphFont"/>
    <w:uiPriority w:val="99"/>
    <w:semiHidden/>
    <w:unhideWhenUsed/>
    <w:rsid w:val="0090201F"/>
    <w:rPr>
      <w:sz w:val="16"/>
      <w:szCs w:val="16"/>
    </w:rPr>
  </w:style>
  <w:style w:type="paragraph" w:styleId="CommentText">
    <w:name w:val="annotation text"/>
    <w:basedOn w:val="Normal"/>
    <w:link w:val="CommentTextChar"/>
    <w:uiPriority w:val="99"/>
    <w:semiHidden/>
    <w:unhideWhenUsed/>
    <w:rsid w:val="0090201F"/>
    <w:rPr>
      <w:sz w:val="20"/>
      <w:szCs w:val="20"/>
    </w:rPr>
  </w:style>
  <w:style w:type="character" w:customStyle="1" w:styleId="CommentTextChar">
    <w:name w:val="Comment Text Char"/>
    <w:basedOn w:val="DefaultParagraphFont"/>
    <w:link w:val="CommentText"/>
    <w:uiPriority w:val="99"/>
    <w:semiHidden/>
    <w:rsid w:val="0090201F"/>
    <w:rPr>
      <w:rFonts w:ascii="Times New Roman" w:eastAsia="Times New Roman" w:hAnsi="Times New Roman" w:cs="Times New Roman"/>
      <w:sz w:val="20"/>
      <w:szCs w:val="20"/>
      <w:lang w:val="sk-SK" w:eastAsia="sk-SK"/>
    </w:rPr>
  </w:style>
  <w:style w:type="paragraph" w:styleId="CommentSubject">
    <w:name w:val="annotation subject"/>
    <w:basedOn w:val="CommentText"/>
    <w:next w:val="CommentText"/>
    <w:link w:val="CommentSubjectChar"/>
    <w:uiPriority w:val="99"/>
    <w:semiHidden/>
    <w:unhideWhenUsed/>
    <w:rsid w:val="0090201F"/>
    <w:rPr>
      <w:b/>
      <w:bCs/>
    </w:rPr>
  </w:style>
  <w:style w:type="character" w:customStyle="1" w:styleId="CommentSubjectChar">
    <w:name w:val="Comment Subject Char"/>
    <w:basedOn w:val="CommentTextChar"/>
    <w:link w:val="CommentSubject"/>
    <w:uiPriority w:val="99"/>
    <w:semiHidden/>
    <w:rsid w:val="0090201F"/>
    <w:rPr>
      <w:rFonts w:ascii="Times New Roman" w:eastAsia="Times New Roman" w:hAnsi="Times New Roman" w:cs="Times New Roman"/>
      <w:b/>
      <w:bCs/>
      <w:sz w:val="20"/>
      <w:szCs w:val="20"/>
      <w:lang w:val="sk-SK" w:eastAsia="sk-SK"/>
    </w:rPr>
  </w:style>
  <w:style w:type="paragraph" w:styleId="NormalWeb">
    <w:name w:val="Normal (Web)"/>
    <w:basedOn w:val="Normal"/>
    <w:uiPriority w:val="99"/>
    <w:unhideWhenUsed/>
    <w:rsid w:val="0090201F"/>
    <w:pPr>
      <w:spacing w:before="100" w:beforeAutospacing="1" w:after="100" w:afterAutospacing="1"/>
    </w:pPr>
  </w:style>
  <w:style w:type="character" w:customStyle="1" w:styleId="UnresolvedMention2">
    <w:name w:val="Unresolved Mention2"/>
    <w:basedOn w:val="DefaultParagraphFont"/>
    <w:uiPriority w:val="99"/>
    <w:semiHidden/>
    <w:unhideWhenUsed/>
    <w:rsid w:val="0090201F"/>
    <w:rPr>
      <w:color w:val="605E5C"/>
      <w:shd w:val="clear" w:color="auto" w:fill="E1DFDD"/>
    </w:rPr>
  </w:style>
  <w:style w:type="paragraph" w:styleId="FootnoteText">
    <w:name w:val="footnote text"/>
    <w:basedOn w:val="Normal"/>
    <w:link w:val="FootnoteTextChar"/>
    <w:uiPriority w:val="99"/>
    <w:semiHidden/>
    <w:unhideWhenUsed/>
    <w:rsid w:val="0090201F"/>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0201F"/>
    <w:rPr>
      <w:sz w:val="20"/>
      <w:szCs w:val="20"/>
      <w:lang w:val="sk-SK"/>
    </w:rPr>
  </w:style>
  <w:style w:type="character" w:styleId="FootnoteReference">
    <w:name w:val="footnote reference"/>
    <w:basedOn w:val="DefaultParagraphFont"/>
    <w:uiPriority w:val="99"/>
    <w:semiHidden/>
    <w:unhideWhenUsed/>
    <w:rsid w:val="0090201F"/>
    <w:rPr>
      <w:vertAlign w:val="superscript"/>
    </w:rPr>
  </w:style>
  <w:style w:type="paragraph" w:customStyle="1" w:styleId="KapitolySPA">
    <w:name w:val="Kapitoly SP A"/>
    <w:aliases w:val="B,C"/>
    <w:basedOn w:val="Normal"/>
    <w:next w:val="Normal"/>
    <w:qFormat/>
    <w:rsid w:val="0090201F"/>
    <w:pPr>
      <w:contextualSpacing/>
      <w:jc w:val="center"/>
    </w:pPr>
    <w:rPr>
      <w:b/>
      <w:sz w:val="22"/>
      <w:szCs w:val="22"/>
    </w:rPr>
  </w:style>
  <w:style w:type="paragraph" w:styleId="NoSpacing">
    <w:name w:val="No Spacing"/>
    <w:uiPriority w:val="1"/>
    <w:qFormat/>
    <w:rsid w:val="0090201F"/>
    <w:rPr>
      <w:sz w:val="22"/>
      <w:szCs w:val="22"/>
      <w:lang w:val="sk-SK"/>
    </w:rPr>
  </w:style>
  <w:style w:type="table" w:styleId="PlainTable5">
    <w:name w:val="Plain Table 5"/>
    <w:basedOn w:val="TableNormal"/>
    <w:uiPriority w:val="45"/>
    <w:rsid w:val="0090201F"/>
    <w:rPr>
      <w:sz w:val="22"/>
      <w:szCs w:val="22"/>
      <w:lang w:val="sk-SK"/>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odyText">
    <w:name w:val="Body Text"/>
    <w:basedOn w:val="Normal"/>
    <w:link w:val="BodyTextChar"/>
    <w:uiPriority w:val="99"/>
    <w:unhideWhenUsed/>
    <w:rsid w:val="0090201F"/>
    <w:pPr>
      <w:spacing w:after="120" w:line="259" w:lineRule="auto"/>
    </w:pPr>
    <w:rPr>
      <w:rFonts w:ascii="Calibri" w:hAnsi="Calibri"/>
      <w:sz w:val="22"/>
      <w:szCs w:val="22"/>
      <w:lang w:val="en-US" w:eastAsia="en-US"/>
    </w:rPr>
  </w:style>
  <w:style w:type="character" w:customStyle="1" w:styleId="BodyTextChar">
    <w:name w:val="Body Text Char"/>
    <w:basedOn w:val="DefaultParagraphFont"/>
    <w:link w:val="BodyText"/>
    <w:uiPriority w:val="99"/>
    <w:rsid w:val="0090201F"/>
    <w:rPr>
      <w:rFonts w:ascii="Calibri" w:eastAsia="Times New Roman" w:hAnsi="Calibri" w:cs="Times New Roma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kgeodesy.s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9580</Words>
  <Characters>54611</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2021-01-28T08:02:00Z</dcterms:created>
  <dcterms:modified xsi:type="dcterms:W3CDTF">2021-01-28T08:08:00Z</dcterms:modified>
</cp:coreProperties>
</file>